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B8A1C" w14:textId="77777777" w:rsidR="00EF663B" w:rsidRDefault="00F727BC" w:rsidP="00EF663B">
      <w:pPr>
        <w:jc w:val="center"/>
        <w:rPr>
          <w:sz w:val="28"/>
          <w:szCs w:val="28"/>
        </w:rPr>
      </w:pPr>
      <w:r>
        <w:rPr>
          <w:sz w:val="24"/>
          <w:szCs w:val="24"/>
          <w:lang w:val="en-CA"/>
        </w:rPr>
        <w:fldChar w:fldCharType="begin"/>
      </w:r>
      <w:r w:rsidR="00EF663B">
        <w:rPr>
          <w:sz w:val="24"/>
          <w:szCs w:val="24"/>
          <w:lang w:val="en-CA"/>
        </w:rPr>
        <w:instrText xml:space="preserve"> SEQ CHAPTER \h \r 1</w:instrText>
      </w:r>
      <w:r>
        <w:rPr>
          <w:sz w:val="24"/>
          <w:szCs w:val="24"/>
          <w:lang w:val="en-CA"/>
        </w:rPr>
        <w:fldChar w:fldCharType="end"/>
      </w:r>
      <w:r w:rsidR="00EF663B">
        <w:rPr>
          <w:sz w:val="36"/>
          <w:szCs w:val="36"/>
        </w:rPr>
        <w:t>Con</w:t>
      </w:r>
      <w:r w:rsidR="00C42A78">
        <w:rPr>
          <w:sz w:val="36"/>
          <w:szCs w:val="36"/>
        </w:rPr>
        <w:t xml:space="preserve">sulting </w:t>
      </w:r>
      <w:r w:rsidR="00EF663B">
        <w:rPr>
          <w:sz w:val="36"/>
          <w:szCs w:val="36"/>
        </w:rPr>
        <w:t>Agreement</w:t>
      </w:r>
    </w:p>
    <w:p w14:paraId="7CBE45D6" w14:textId="77777777" w:rsidR="00EF663B" w:rsidRDefault="00EF663B" w:rsidP="00EF663B">
      <w:pPr>
        <w:rPr>
          <w:sz w:val="28"/>
          <w:szCs w:val="28"/>
        </w:rPr>
      </w:pPr>
      <w:r>
        <w:rPr>
          <w:sz w:val="28"/>
          <w:szCs w:val="28"/>
        </w:rPr>
        <w:tab/>
      </w:r>
    </w:p>
    <w:p w14:paraId="2A8A11A3" w14:textId="100D4F94" w:rsidR="00EF663B" w:rsidRDefault="00EF663B" w:rsidP="00094374">
      <w:pPr>
        <w:jc w:val="both"/>
        <w:rPr>
          <w:sz w:val="24"/>
          <w:szCs w:val="24"/>
        </w:rPr>
      </w:pPr>
      <w:r w:rsidRPr="00EF663B">
        <w:rPr>
          <w:b/>
          <w:bCs/>
          <w:sz w:val="24"/>
          <w:szCs w:val="24"/>
        </w:rPr>
        <w:tab/>
        <w:t>THIS CON</w:t>
      </w:r>
      <w:r w:rsidR="00C42A78">
        <w:rPr>
          <w:b/>
          <w:bCs/>
          <w:sz w:val="24"/>
          <w:szCs w:val="24"/>
        </w:rPr>
        <w:t xml:space="preserve">SULTING </w:t>
      </w:r>
      <w:r w:rsidRPr="00EF663B">
        <w:rPr>
          <w:b/>
          <w:bCs/>
          <w:sz w:val="24"/>
          <w:szCs w:val="24"/>
        </w:rPr>
        <w:t>AGREEMENT</w:t>
      </w:r>
      <w:r w:rsidRPr="00EF663B">
        <w:rPr>
          <w:sz w:val="24"/>
          <w:szCs w:val="24"/>
        </w:rPr>
        <w:t xml:space="preserve"> (this “</w:t>
      </w:r>
      <w:r w:rsidRPr="00EF663B">
        <w:rPr>
          <w:i/>
          <w:iCs/>
          <w:sz w:val="24"/>
          <w:szCs w:val="24"/>
        </w:rPr>
        <w:t>Agreement</w:t>
      </w:r>
      <w:r w:rsidRPr="00EF663B">
        <w:rPr>
          <w:sz w:val="24"/>
          <w:szCs w:val="24"/>
        </w:rPr>
        <w:t xml:space="preserve">”) is entered into effective </w:t>
      </w:r>
      <w:r w:rsidR="00233A9B">
        <w:rPr>
          <w:sz w:val="24"/>
          <w:szCs w:val="24"/>
        </w:rPr>
        <w:t>5</w:t>
      </w:r>
      <w:r w:rsidR="004F6984">
        <w:rPr>
          <w:sz w:val="24"/>
          <w:szCs w:val="24"/>
        </w:rPr>
        <w:t xml:space="preserve"> Ma</w:t>
      </w:r>
      <w:r w:rsidR="00DD1957">
        <w:rPr>
          <w:sz w:val="24"/>
          <w:szCs w:val="24"/>
        </w:rPr>
        <w:t>y</w:t>
      </w:r>
      <w:r w:rsidR="004F6984">
        <w:rPr>
          <w:sz w:val="24"/>
          <w:szCs w:val="24"/>
        </w:rPr>
        <w:t xml:space="preserve"> 202</w:t>
      </w:r>
      <w:r w:rsidR="00233A9B">
        <w:rPr>
          <w:sz w:val="24"/>
          <w:szCs w:val="24"/>
        </w:rPr>
        <w:t>5</w:t>
      </w:r>
      <w:r w:rsidR="00F7122C">
        <w:rPr>
          <w:sz w:val="24"/>
          <w:szCs w:val="24"/>
        </w:rPr>
        <w:t xml:space="preserve"> </w:t>
      </w:r>
      <w:r w:rsidRPr="00EF663B">
        <w:rPr>
          <w:sz w:val="24"/>
          <w:szCs w:val="24"/>
        </w:rPr>
        <w:t xml:space="preserve">between </w:t>
      </w:r>
      <w:r w:rsidR="00F7122C" w:rsidRPr="000B0007">
        <w:rPr>
          <w:b/>
          <w:bCs/>
          <w:sz w:val="24"/>
          <w:szCs w:val="24"/>
        </w:rPr>
        <w:t>CENTRAL WASATCH COMMISSION</w:t>
      </w:r>
      <w:r w:rsidR="00F7122C" w:rsidRPr="000B0007">
        <w:rPr>
          <w:sz w:val="24"/>
          <w:szCs w:val="24"/>
        </w:rPr>
        <w:t xml:space="preserve">, an interlocal entity and political subdivision of the state of Utah whose address is </w:t>
      </w:r>
      <w:r w:rsidR="004A5394" w:rsidRPr="00152ABE">
        <w:rPr>
          <w:sz w:val="24"/>
          <w:szCs w:val="24"/>
        </w:rPr>
        <w:t>311 South State Street, Ste. 330, Salt Lake City, Utah 84111</w:t>
      </w:r>
      <w:r w:rsidR="004A5394">
        <w:rPr>
          <w:sz w:val="24"/>
          <w:szCs w:val="24"/>
        </w:rPr>
        <w:t xml:space="preserve"> </w:t>
      </w:r>
      <w:r w:rsidR="00F7122C" w:rsidRPr="000B0007">
        <w:rPr>
          <w:sz w:val="24"/>
          <w:szCs w:val="24"/>
        </w:rPr>
        <w:t>(“</w:t>
      </w:r>
      <w:r w:rsidR="00F7122C" w:rsidRPr="000B0007">
        <w:rPr>
          <w:i/>
          <w:iCs/>
          <w:sz w:val="24"/>
          <w:szCs w:val="24"/>
        </w:rPr>
        <w:t>CWC</w:t>
      </w:r>
      <w:r w:rsidR="00F7122C" w:rsidRPr="000B0007">
        <w:rPr>
          <w:sz w:val="24"/>
          <w:szCs w:val="24"/>
        </w:rPr>
        <w:t>”)</w:t>
      </w:r>
      <w:r w:rsidR="00BB01C2">
        <w:rPr>
          <w:sz w:val="24"/>
          <w:szCs w:val="24"/>
        </w:rPr>
        <w:t>,</w:t>
      </w:r>
      <w:r w:rsidRPr="00EF663B">
        <w:rPr>
          <w:sz w:val="24"/>
          <w:szCs w:val="24"/>
        </w:rPr>
        <w:t xml:space="preserve"> and </w:t>
      </w:r>
      <w:r w:rsidR="004A5394">
        <w:rPr>
          <w:b/>
          <w:bCs/>
          <w:sz w:val="24"/>
          <w:szCs w:val="24"/>
        </w:rPr>
        <w:t>FEHR &amp; PEERS</w:t>
      </w:r>
      <w:r w:rsidR="00C60D35">
        <w:rPr>
          <w:b/>
          <w:bCs/>
          <w:sz w:val="24"/>
          <w:szCs w:val="24"/>
        </w:rPr>
        <w:t xml:space="preserve"> INC.</w:t>
      </w:r>
      <w:r w:rsidR="00BB01C2">
        <w:rPr>
          <w:bCs/>
          <w:sz w:val="24"/>
          <w:szCs w:val="24"/>
        </w:rPr>
        <w:t xml:space="preserve">, a </w:t>
      </w:r>
      <w:r w:rsidR="004A5394">
        <w:rPr>
          <w:bCs/>
          <w:sz w:val="24"/>
          <w:szCs w:val="24"/>
        </w:rPr>
        <w:t xml:space="preserve">California </w:t>
      </w:r>
      <w:r w:rsidR="00094374">
        <w:rPr>
          <w:bCs/>
          <w:sz w:val="24"/>
          <w:szCs w:val="24"/>
        </w:rPr>
        <w:t xml:space="preserve">corporation </w:t>
      </w:r>
      <w:r w:rsidR="0087357D">
        <w:rPr>
          <w:bCs/>
          <w:sz w:val="24"/>
          <w:szCs w:val="24"/>
        </w:rPr>
        <w:t xml:space="preserve">whose address is </w:t>
      </w:r>
      <w:r w:rsidR="004A5394">
        <w:rPr>
          <w:bCs/>
          <w:sz w:val="24"/>
          <w:szCs w:val="24"/>
        </w:rPr>
        <w:t xml:space="preserve">2180 South 1300 East, </w:t>
      </w:r>
      <w:r w:rsidR="00DD1957">
        <w:rPr>
          <w:bCs/>
          <w:sz w:val="24"/>
          <w:szCs w:val="24"/>
        </w:rPr>
        <w:t xml:space="preserve">Ste. </w:t>
      </w:r>
      <w:r w:rsidR="004A5394">
        <w:rPr>
          <w:bCs/>
          <w:sz w:val="24"/>
          <w:szCs w:val="24"/>
        </w:rPr>
        <w:t>220</w:t>
      </w:r>
      <w:r w:rsidR="00DD1957">
        <w:rPr>
          <w:bCs/>
          <w:sz w:val="24"/>
          <w:szCs w:val="24"/>
        </w:rPr>
        <w:t>, Salt Lake City, UT 8410</w:t>
      </w:r>
      <w:r w:rsidR="004A5394">
        <w:rPr>
          <w:bCs/>
          <w:sz w:val="24"/>
          <w:szCs w:val="24"/>
        </w:rPr>
        <w:t>6</w:t>
      </w:r>
      <w:r w:rsidR="006A57C4">
        <w:rPr>
          <w:b/>
          <w:sz w:val="24"/>
          <w:szCs w:val="24"/>
        </w:rPr>
        <w:t xml:space="preserve"> </w:t>
      </w:r>
      <w:r w:rsidRPr="00EF663B">
        <w:rPr>
          <w:sz w:val="24"/>
          <w:szCs w:val="24"/>
        </w:rPr>
        <w:t>(“</w:t>
      </w:r>
      <w:r w:rsidR="00094374">
        <w:rPr>
          <w:i/>
          <w:iCs/>
          <w:sz w:val="24"/>
          <w:szCs w:val="24"/>
        </w:rPr>
        <w:t>Provider</w:t>
      </w:r>
      <w:r w:rsidRPr="00EF663B">
        <w:rPr>
          <w:sz w:val="24"/>
          <w:szCs w:val="24"/>
        </w:rPr>
        <w:t>”).</w:t>
      </w:r>
    </w:p>
    <w:p w14:paraId="0DD36D77" w14:textId="77777777" w:rsidR="00094374" w:rsidRPr="00EF663B" w:rsidRDefault="00094374" w:rsidP="00094374">
      <w:pPr>
        <w:jc w:val="both"/>
        <w:rPr>
          <w:sz w:val="24"/>
          <w:szCs w:val="24"/>
        </w:rPr>
      </w:pPr>
    </w:p>
    <w:p w14:paraId="031B1A24" w14:textId="77777777" w:rsidR="00EF663B" w:rsidRPr="00EF663B" w:rsidRDefault="00EF663B" w:rsidP="00EF663B">
      <w:pPr>
        <w:jc w:val="center"/>
        <w:rPr>
          <w:sz w:val="24"/>
          <w:szCs w:val="24"/>
        </w:rPr>
      </w:pPr>
      <w:r w:rsidRPr="00EF663B">
        <w:rPr>
          <w:b/>
          <w:bCs/>
          <w:sz w:val="24"/>
          <w:szCs w:val="24"/>
          <w:u w:val="single"/>
        </w:rPr>
        <w:t>R</w:t>
      </w:r>
      <w:r w:rsidRPr="00EF663B">
        <w:rPr>
          <w:b/>
          <w:bCs/>
          <w:sz w:val="24"/>
          <w:szCs w:val="24"/>
        </w:rPr>
        <w:t xml:space="preserve"> </w:t>
      </w:r>
      <w:r w:rsidRPr="00EF663B">
        <w:rPr>
          <w:b/>
          <w:bCs/>
          <w:sz w:val="24"/>
          <w:szCs w:val="24"/>
          <w:u w:val="single"/>
        </w:rPr>
        <w:t>E</w:t>
      </w:r>
      <w:r w:rsidRPr="00EF663B">
        <w:rPr>
          <w:b/>
          <w:bCs/>
          <w:sz w:val="24"/>
          <w:szCs w:val="24"/>
        </w:rPr>
        <w:t xml:space="preserve"> </w:t>
      </w:r>
      <w:r w:rsidRPr="00EF663B">
        <w:rPr>
          <w:b/>
          <w:bCs/>
          <w:sz w:val="24"/>
          <w:szCs w:val="24"/>
          <w:u w:val="single"/>
        </w:rPr>
        <w:t>C</w:t>
      </w:r>
      <w:r w:rsidRPr="00EF663B">
        <w:rPr>
          <w:b/>
          <w:bCs/>
          <w:sz w:val="24"/>
          <w:szCs w:val="24"/>
        </w:rPr>
        <w:t xml:space="preserve"> </w:t>
      </w:r>
      <w:r w:rsidRPr="00EF663B">
        <w:rPr>
          <w:b/>
          <w:bCs/>
          <w:sz w:val="24"/>
          <w:szCs w:val="24"/>
          <w:u w:val="single"/>
        </w:rPr>
        <w:t>I</w:t>
      </w:r>
      <w:r w:rsidRPr="00EF663B">
        <w:rPr>
          <w:b/>
          <w:bCs/>
          <w:sz w:val="24"/>
          <w:szCs w:val="24"/>
        </w:rPr>
        <w:t xml:space="preserve"> </w:t>
      </w:r>
      <w:r w:rsidRPr="00EF663B">
        <w:rPr>
          <w:b/>
          <w:bCs/>
          <w:sz w:val="24"/>
          <w:szCs w:val="24"/>
          <w:u w:val="single"/>
        </w:rPr>
        <w:t>T</w:t>
      </w:r>
      <w:r w:rsidRPr="00EF663B">
        <w:rPr>
          <w:b/>
          <w:bCs/>
          <w:sz w:val="24"/>
          <w:szCs w:val="24"/>
        </w:rPr>
        <w:t xml:space="preserve"> </w:t>
      </w:r>
      <w:r w:rsidRPr="00EF663B">
        <w:rPr>
          <w:b/>
          <w:bCs/>
          <w:sz w:val="24"/>
          <w:szCs w:val="24"/>
          <w:u w:val="single"/>
        </w:rPr>
        <w:t>A</w:t>
      </w:r>
      <w:r w:rsidRPr="00EF663B">
        <w:rPr>
          <w:b/>
          <w:bCs/>
          <w:sz w:val="24"/>
          <w:szCs w:val="24"/>
        </w:rPr>
        <w:t xml:space="preserve"> </w:t>
      </w:r>
      <w:r w:rsidRPr="00EF663B">
        <w:rPr>
          <w:b/>
          <w:bCs/>
          <w:sz w:val="24"/>
          <w:szCs w:val="24"/>
          <w:u w:val="single"/>
        </w:rPr>
        <w:t>L</w:t>
      </w:r>
      <w:r w:rsidRPr="00EF663B">
        <w:rPr>
          <w:b/>
          <w:bCs/>
          <w:sz w:val="24"/>
          <w:szCs w:val="24"/>
        </w:rPr>
        <w:t xml:space="preserve"> </w:t>
      </w:r>
      <w:r w:rsidRPr="00EF663B">
        <w:rPr>
          <w:b/>
          <w:bCs/>
          <w:sz w:val="24"/>
          <w:szCs w:val="24"/>
          <w:u w:val="single"/>
        </w:rPr>
        <w:t>S</w:t>
      </w:r>
      <w:r w:rsidRPr="00EF663B">
        <w:rPr>
          <w:b/>
          <w:bCs/>
          <w:sz w:val="24"/>
          <w:szCs w:val="24"/>
        </w:rPr>
        <w:t>:</w:t>
      </w:r>
    </w:p>
    <w:p w14:paraId="41C69B7D" w14:textId="77777777" w:rsidR="00EF663B" w:rsidRPr="00EF663B" w:rsidRDefault="00EF663B" w:rsidP="00EF663B">
      <w:pPr>
        <w:jc w:val="both"/>
        <w:rPr>
          <w:sz w:val="24"/>
          <w:szCs w:val="24"/>
        </w:rPr>
      </w:pPr>
    </w:p>
    <w:p w14:paraId="559056D5" w14:textId="42E57BBF" w:rsidR="004A5394" w:rsidRDefault="00EF663B"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sidRPr="00EF663B">
        <w:rPr>
          <w:sz w:val="24"/>
          <w:szCs w:val="24"/>
        </w:rPr>
        <w:tab/>
        <w:t>A.</w:t>
      </w:r>
      <w:r w:rsidRPr="00EF663B">
        <w:rPr>
          <w:sz w:val="24"/>
          <w:szCs w:val="24"/>
        </w:rPr>
        <w:tab/>
      </w:r>
      <w:r w:rsidR="004A5394">
        <w:rPr>
          <w:sz w:val="24"/>
          <w:szCs w:val="24"/>
        </w:rPr>
        <w:t xml:space="preserve">CWC is an interlocal entity and political subdivision of the state of Utah formed in June 2017 for the purpose of better assuring the wise stewardship of the </w:t>
      </w:r>
      <w:proofErr w:type="gramStart"/>
      <w:r w:rsidR="004A5394">
        <w:rPr>
          <w:sz w:val="24"/>
          <w:szCs w:val="24"/>
        </w:rPr>
        <w:t>Wasatch mountain</w:t>
      </w:r>
      <w:proofErr w:type="gramEnd"/>
      <w:r w:rsidR="004A5394">
        <w:rPr>
          <w:sz w:val="24"/>
          <w:szCs w:val="24"/>
        </w:rPr>
        <w:t xml:space="preserve"> range in Salt Lake, Summit and Wasatch </w:t>
      </w:r>
      <w:proofErr w:type="gramStart"/>
      <w:r w:rsidR="004A5394">
        <w:rPr>
          <w:sz w:val="24"/>
          <w:szCs w:val="24"/>
        </w:rPr>
        <w:t>counties—</w:t>
      </w:r>
      <w:proofErr w:type="gramEnd"/>
      <w:r w:rsidR="004A5394">
        <w:rPr>
          <w:sz w:val="24"/>
          <w:szCs w:val="24"/>
        </w:rPr>
        <w:t xml:space="preserve">including its watershed, recreational areas and natural beauty—so that future generations can continue to benefit from that wonderful and integral part of Utah’s natural environment. </w:t>
      </w:r>
    </w:p>
    <w:p w14:paraId="3639AE4E" w14:textId="77777777" w:rsidR="004A5394" w:rsidRDefault="004A5394"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7B47DE07" w14:textId="2711AA1A" w:rsidR="00FC30C0" w:rsidRDefault="004A5394"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t>B.</w:t>
      </w:r>
      <w:r>
        <w:rPr>
          <w:sz w:val="24"/>
          <w:szCs w:val="24"/>
        </w:rPr>
        <w:tab/>
        <w:t xml:space="preserve">In furtherance of its authorized purposes, </w:t>
      </w:r>
      <w:r w:rsidR="00FC30C0">
        <w:rPr>
          <w:sz w:val="24"/>
          <w:szCs w:val="24"/>
        </w:rPr>
        <w:t xml:space="preserve">CWC desires </w:t>
      </w:r>
      <w:r w:rsidR="00DD1957">
        <w:rPr>
          <w:sz w:val="24"/>
          <w:szCs w:val="24"/>
        </w:rPr>
        <w:t xml:space="preserve">for </w:t>
      </w:r>
      <w:r>
        <w:rPr>
          <w:sz w:val="24"/>
          <w:szCs w:val="24"/>
        </w:rPr>
        <w:t>Provider to update the shuttle element of Provider’s 2012 Mill Creek Canyon Transportation Feasibility Study</w:t>
      </w:r>
      <w:r w:rsidR="00FC30C0">
        <w:rPr>
          <w:sz w:val="24"/>
          <w:szCs w:val="24"/>
        </w:rPr>
        <w:t>.</w:t>
      </w:r>
    </w:p>
    <w:p w14:paraId="0F1DBEAA" w14:textId="77777777" w:rsidR="00FC30C0" w:rsidRDefault="00FC30C0"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 xml:space="preserve"> </w:t>
      </w:r>
    </w:p>
    <w:p w14:paraId="032826A6" w14:textId="3786C7C2" w:rsidR="00EF663B" w:rsidRPr="00EF663B" w:rsidRDefault="00FC30C0" w:rsidP="006736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r>
      <w:r w:rsidR="004A5394">
        <w:rPr>
          <w:sz w:val="24"/>
          <w:szCs w:val="24"/>
        </w:rPr>
        <w:t>C</w:t>
      </w:r>
      <w:r>
        <w:rPr>
          <w:sz w:val="24"/>
          <w:szCs w:val="24"/>
        </w:rPr>
        <w:t>.</w:t>
      </w:r>
      <w:r>
        <w:rPr>
          <w:sz w:val="24"/>
          <w:szCs w:val="24"/>
        </w:rPr>
        <w:tab/>
      </w:r>
      <w:r w:rsidR="004A5394">
        <w:rPr>
          <w:sz w:val="24"/>
          <w:szCs w:val="24"/>
        </w:rPr>
        <w:t xml:space="preserve">To that end, </w:t>
      </w:r>
      <w:r w:rsidR="00DD1957">
        <w:rPr>
          <w:sz w:val="24"/>
          <w:szCs w:val="24"/>
        </w:rPr>
        <w:t>o</w:t>
      </w:r>
      <w:r w:rsidR="00094374">
        <w:rPr>
          <w:sz w:val="24"/>
          <w:szCs w:val="24"/>
        </w:rPr>
        <w:t xml:space="preserve">n </w:t>
      </w:r>
      <w:r w:rsidR="006736AB">
        <w:rPr>
          <w:sz w:val="24"/>
          <w:szCs w:val="24"/>
        </w:rPr>
        <w:t xml:space="preserve">or about </w:t>
      </w:r>
      <w:r w:rsidR="004A5394">
        <w:rPr>
          <w:sz w:val="24"/>
          <w:szCs w:val="24"/>
        </w:rPr>
        <w:t>17 April 2025</w:t>
      </w:r>
      <w:r w:rsidR="006736AB">
        <w:rPr>
          <w:sz w:val="24"/>
          <w:szCs w:val="24"/>
        </w:rPr>
        <w:t xml:space="preserve"> </w:t>
      </w:r>
      <w:r w:rsidR="004A5394">
        <w:rPr>
          <w:sz w:val="24"/>
          <w:szCs w:val="24"/>
        </w:rPr>
        <w:t xml:space="preserve">Provider </w:t>
      </w:r>
      <w:r w:rsidR="006736AB">
        <w:rPr>
          <w:sz w:val="24"/>
          <w:szCs w:val="24"/>
        </w:rPr>
        <w:t>submitted a proposal (the “</w:t>
      </w:r>
      <w:r w:rsidR="006736AB">
        <w:rPr>
          <w:i/>
          <w:sz w:val="24"/>
          <w:szCs w:val="24"/>
        </w:rPr>
        <w:t>Proposal</w:t>
      </w:r>
      <w:r w:rsidR="006736AB">
        <w:rPr>
          <w:sz w:val="24"/>
          <w:szCs w:val="24"/>
        </w:rPr>
        <w:t xml:space="preserve">”) detailing the services that </w:t>
      </w:r>
      <w:r w:rsidR="00094374">
        <w:rPr>
          <w:sz w:val="24"/>
          <w:szCs w:val="24"/>
        </w:rPr>
        <w:t>Provider</w:t>
      </w:r>
      <w:r w:rsidR="006736AB">
        <w:rPr>
          <w:sz w:val="24"/>
          <w:szCs w:val="24"/>
        </w:rPr>
        <w:t xml:space="preserve"> would perform if engaged by CWC</w:t>
      </w:r>
      <w:r w:rsidR="006736AB" w:rsidRPr="00EF663B">
        <w:rPr>
          <w:sz w:val="24"/>
          <w:szCs w:val="24"/>
        </w:rPr>
        <w:t>.</w:t>
      </w:r>
      <w:r w:rsidR="006736AB">
        <w:rPr>
          <w:sz w:val="24"/>
          <w:szCs w:val="24"/>
        </w:rPr>
        <w:t xml:space="preserve"> </w:t>
      </w:r>
      <w:r w:rsidR="00B26D03">
        <w:rPr>
          <w:sz w:val="24"/>
          <w:szCs w:val="24"/>
        </w:rPr>
        <w:t xml:space="preserve">A copy of the Proposal is </w:t>
      </w:r>
      <w:r w:rsidR="008059DA">
        <w:rPr>
          <w:sz w:val="24"/>
          <w:szCs w:val="24"/>
        </w:rPr>
        <w:t>attached to this Agreement.</w:t>
      </w:r>
      <w:r w:rsidR="00ED1281">
        <w:rPr>
          <w:sz w:val="24"/>
          <w:szCs w:val="24"/>
        </w:rPr>
        <w:tab/>
      </w:r>
    </w:p>
    <w:p w14:paraId="365F6C32" w14:textId="77777777" w:rsidR="00EF663B" w:rsidRPr="00EF663B" w:rsidRDefault="00EF663B" w:rsidP="00EF663B">
      <w:pPr>
        <w:jc w:val="both"/>
        <w:rPr>
          <w:sz w:val="24"/>
          <w:szCs w:val="24"/>
        </w:rPr>
      </w:pPr>
    </w:p>
    <w:p w14:paraId="05C6955C" w14:textId="435E4404" w:rsidR="0087357D" w:rsidRDefault="00EF663B"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sidRPr="00EF663B">
        <w:rPr>
          <w:sz w:val="24"/>
          <w:szCs w:val="24"/>
        </w:rPr>
        <w:tab/>
      </w:r>
      <w:r w:rsidR="004A5394">
        <w:rPr>
          <w:sz w:val="24"/>
          <w:szCs w:val="24"/>
        </w:rPr>
        <w:t>D</w:t>
      </w:r>
      <w:r w:rsidRPr="00EF663B">
        <w:rPr>
          <w:sz w:val="24"/>
          <w:szCs w:val="24"/>
        </w:rPr>
        <w:t>.</w:t>
      </w:r>
      <w:r w:rsidRPr="00EF663B">
        <w:rPr>
          <w:sz w:val="24"/>
          <w:szCs w:val="24"/>
        </w:rPr>
        <w:tab/>
      </w:r>
      <w:r w:rsidR="0087357D">
        <w:rPr>
          <w:sz w:val="24"/>
          <w:szCs w:val="24"/>
        </w:rPr>
        <w:t xml:space="preserve">After reviewing the Proposal, </w:t>
      </w:r>
      <w:r w:rsidR="006736AB">
        <w:rPr>
          <w:sz w:val="24"/>
          <w:szCs w:val="24"/>
        </w:rPr>
        <w:t>CWC</w:t>
      </w:r>
      <w:r w:rsidR="0087357D">
        <w:rPr>
          <w:sz w:val="24"/>
          <w:szCs w:val="24"/>
        </w:rPr>
        <w:t xml:space="preserve"> has determined to retain </w:t>
      </w:r>
      <w:r w:rsidR="00094374">
        <w:rPr>
          <w:sz w:val="24"/>
          <w:szCs w:val="24"/>
        </w:rPr>
        <w:t>Provider</w:t>
      </w:r>
      <w:r w:rsidR="0087357D">
        <w:rPr>
          <w:sz w:val="24"/>
          <w:szCs w:val="24"/>
        </w:rPr>
        <w:t xml:space="preserve"> to provide the subject services.</w:t>
      </w:r>
    </w:p>
    <w:p w14:paraId="2E5C90B6"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302868FD" w14:textId="249258F5"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r>
      <w:r w:rsidR="004A5394">
        <w:rPr>
          <w:sz w:val="24"/>
          <w:szCs w:val="24"/>
        </w:rPr>
        <w:t>E</w:t>
      </w:r>
      <w:r>
        <w:rPr>
          <w:sz w:val="24"/>
          <w:szCs w:val="24"/>
        </w:rPr>
        <w:t>.</w:t>
      </w:r>
      <w:r>
        <w:rPr>
          <w:sz w:val="24"/>
          <w:szCs w:val="24"/>
        </w:rPr>
        <w:tab/>
        <w:t xml:space="preserve">By this Agreement, </w:t>
      </w:r>
      <w:r w:rsidR="006736AB">
        <w:rPr>
          <w:sz w:val="24"/>
          <w:szCs w:val="24"/>
        </w:rPr>
        <w:t>CWC</w:t>
      </w:r>
      <w:r>
        <w:rPr>
          <w:sz w:val="24"/>
          <w:szCs w:val="24"/>
        </w:rPr>
        <w:t xml:space="preserve"> desires to retain </w:t>
      </w:r>
      <w:r w:rsidR="00094374">
        <w:rPr>
          <w:sz w:val="24"/>
          <w:szCs w:val="24"/>
        </w:rPr>
        <w:t>Provider</w:t>
      </w:r>
      <w:r>
        <w:rPr>
          <w:sz w:val="24"/>
          <w:szCs w:val="24"/>
        </w:rPr>
        <w:t xml:space="preserve">, and </w:t>
      </w:r>
      <w:r w:rsidR="00094374">
        <w:rPr>
          <w:sz w:val="24"/>
          <w:szCs w:val="24"/>
        </w:rPr>
        <w:t>Provider</w:t>
      </w:r>
      <w:r>
        <w:rPr>
          <w:sz w:val="24"/>
          <w:szCs w:val="24"/>
        </w:rPr>
        <w:t xml:space="preserve"> desires to be retained by </w:t>
      </w:r>
      <w:r w:rsidR="006736AB">
        <w:rPr>
          <w:sz w:val="24"/>
          <w:szCs w:val="24"/>
        </w:rPr>
        <w:t>CWC</w:t>
      </w:r>
      <w:r>
        <w:rPr>
          <w:sz w:val="24"/>
          <w:szCs w:val="24"/>
        </w:rPr>
        <w:t xml:space="preserve">, to perform the subject services on the terms and conditions specified herein. </w:t>
      </w:r>
    </w:p>
    <w:p w14:paraId="195087B5"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4172DD68" w14:textId="401A676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r>
      <w:r w:rsidR="004A5394">
        <w:rPr>
          <w:sz w:val="24"/>
          <w:szCs w:val="24"/>
        </w:rPr>
        <w:t>F</w:t>
      </w:r>
      <w:r>
        <w:rPr>
          <w:sz w:val="24"/>
          <w:szCs w:val="24"/>
        </w:rPr>
        <w:t>.</w:t>
      </w:r>
      <w:r>
        <w:rPr>
          <w:sz w:val="24"/>
          <w:szCs w:val="24"/>
        </w:rPr>
        <w:tab/>
        <w:t xml:space="preserve">The parties intend to identify herein the services to be performed for </w:t>
      </w:r>
      <w:r w:rsidR="006736AB">
        <w:rPr>
          <w:sz w:val="24"/>
          <w:szCs w:val="24"/>
        </w:rPr>
        <w:t>CWC</w:t>
      </w:r>
      <w:r>
        <w:rPr>
          <w:sz w:val="24"/>
          <w:szCs w:val="24"/>
        </w:rPr>
        <w:t xml:space="preserve"> by </w:t>
      </w:r>
      <w:r w:rsidR="00094374">
        <w:rPr>
          <w:sz w:val="24"/>
          <w:szCs w:val="24"/>
        </w:rPr>
        <w:t>Provider</w:t>
      </w:r>
      <w:r>
        <w:rPr>
          <w:sz w:val="24"/>
          <w:szCs w:val="24"/>
        </w:rPr>
        <w:t xml:space="preserve">, the basis of compensation for such services, and to otherwise set forth their entire agreement concerning such services. Consequently, this Agreement shall supersede </w:t>
      </w:r>
      <w:proofErr w:type="gramStart"/>
      <w:r>
        <w:rPr>
          <w:sz w:val="24"/>
          <w:szCs w:val="24"/>
        </w:rPr>
        <w:t>any and all</w:t>
      </w:r>
      <w:proofErr w:type="gramEnd"/>
      <w:r>
        <w:rPr>
          <w:sz w:val="24"/>
          <w:szCs w:val="24"/>
        </w:rPr>
        <w:t xml:space="preserve"> prior or contemporaneous negotiations and/or agreements, oral and/or written, between the parties concerning the services to be provided under this Agreement.</w:t>
      </w:r>
    </w:p>
    <w:p w14:paraId="6EA4B087" w14:textId="77777777" w:rsidR="009E02C9" w:rsidRDefault="009E02C9"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3F150B67" w14:textId="77777777" w:rsidR="0087357D" w:rsidRDefault="0087357D" w:rsidP="0087357D">
      <w:pPr>
        <w:tabs>
          <w:tab w:val="left" w:pos="0"/>
          <w:tab w:val="center" w:pos="4680"/>
          <w:tab w:val="left" w:pos="5040"/>
          <w:tab w:val="left" w:pos="5760"/>
          <w:tab w:val="left" w:pos="6480"/>
          <w:tab w:val="left" w:pos="7200"/>
          <w:tab w:val="left" w:pos="7920"/>
          <w:tab w:val="left" w:pos="8640"/>
          <w:tab w:val="left" w:pos="9360"/>
        </w:tabs>
        <w:jc w:val="both"/>
        <w:rPr>
          <w:sz w:val="24"/>
          <w:szCs w:val="24"/>
        </w:rPr>
      </w:pPr>
      <w:r>
        <w:rPr>
          <w:b/>
          <w:bCs/>
          <w:sz w:val="24"/>
          <w:szCs w:val="24"/>
        </w:rPr>
        <w:tab/>
      </w:r>
      <w:r>
        <w:rPr>
          <w:b/>
          <w:bCs/>
          <w:sz w:val="24"/>
          <w:szCs w:val="24"/>
          <w:u w:val="single"/>
        </w:rPr>
        <w:t>A</w:t>
      </w:r>
      <w:r>
        <w:rPr>
          <w:b/>
          <w:bCs/>
          <w:sz w:val="24"/>
          <w:szCs w:val="24"/>
        </w:rPr>
        <w:t xml:space="preserve"> </w:t>
      </w:r>
      <w:r>
        <w:rPr>
          <w:b/>
          <w:bCs/>
          <w:sz w:val="24"/>
          <w:szCs w:val="24"/>
          <w:u w:val="single"/>
        </w:rPr>
        <w:t>G</w:t>
      </w:r>
      <w:r>
        <w:rPr>
          <w:b/>
          <w:bCs/>
          <w:sz w:val="24"/>
          <w:szCs w:val="24"/>
        </w:rPr>
        <w:t xml:space="preserve"> </w:t>
      </w:r>
      <w:r>
        <w:rPr>
          <w:b/>
          <w:bCs/>
          <w:sz w:val="24"/>
          <w:szCs w:val="24"/>
          <w:u w:val="single"/>
        </w:rPr>
        <w:t>R</w:t>
      </w:r>
      <w:r>
        <w:rPr>
          <w:b/>
          <w:bCs/>
          <w:sz w:val="24"/>
          <w:szCs w:val="24"/>
        </w:rPr>
        <w:t xml:space="preserve"> </w:t>
      </w:r>
      <w:r>
        <w:rPr>
          <w:b/>
          <w:bCs/>
          <w:sz w:val="24"/>
          <w:szCs w:val="24"/>
          <w:u w:val="single"/>
        </w:rPr>
        <w:t>E</w:t>
      </w:r>
      <w:r>
        <w:rPr>
          <w:b/>
          <w:bCs/>
          <w:sz w:val="24"/>
          <w:szCs w:val="24"/>
        </w:rPr>
        <w:t xml:space="preserve"> </w:t>
      </w:r>
      <w:proofErr w:type="spellStart"/>
      <w:r>
        <w:rPr>
          <w:b/>
          <w:bCs/>
          <w:sz w:val="24"/>
          <w:szCs w:val="24"/>
          <w:u w:val="single"/>
        </w:rPr>
        <w:t>E</w:t>
      </w:r>
      <w:proofErr w:type="spellEnd"/>
      <w:r>
        <w:rPr>
          <w:b/>
          <w:bCs/>
          <w:sz w:val="24"/>
          <w:szCs w:val="24"/>
        </w:rPr>
        <w:t xml:space="preserve"> </w:t>
      </w:r>
      <w:r>
        <w:rPr>
          <w:b/>
          <w:bCs/>
          <w:sz w:val="24"/>
          <w:szCs w:val="24"/>
          <w:u w:val="single"/>
        </w:rPr>
        <w:t>M</w:t>
      </w:r>
      <w:r>
        <w:rPr>
          <w:b/>
          <w:bCs/>
          <w:sz w:val="24"/>
          <w:szCs w:val="24"/>
        </w:rPr>
        <w:t xml:space="preserve"> </w:t>
      </w:r>
      <w:r>
        <w:rPr>
          <w:b/>
          <w:bCs/>
          <w:sz w:val="24"/>
          <w:szCs w:val="24"/>
          <w:u w:val="single"/>
        </w:rPr>
        <w:t>E</w:t>
      </w:r>
      <w:r>
        <w:rPr>
          <w:b/>
          <w:bCs/>
          <w:sz w:val="24"/>
          <w:szCs w:val="24"/>
        </w:rPr>
        <w:t xml:space="preserve"> </w:t>
      </w:r>
      <w:r>
        <w:rPr>
          <w:b/>
          <w:bCs/>
          <w:sz w:val="24"/>
          <w:szCs w:val="24"/>
          <w:u w:val="single"/>
        </w:rPr>
        <w:t>N</w:t>
      </w:r>
      <w:r>
        <w:rPr>
          <w:b/>
          <w:bCs/>
          <w:sz w:val="24"/>
          <w:szCs w:val="24"/>
        </w:rPr>
        <w:t xml:space="preserve"> </w:t>
      </w:r>
      <w:r>
        <w:rPr>
          <w:b/>
          <w:bCs/>
          <w:sz w:val="24"/>
          <w:szCs w:val="24"/>
          <w:u w:val="single"/>
        </w:rPr>
        <w:t>T</w:t>
      </w:r>
      <w:r>
        <w:rPr>
          <w:b/>
          <w:bCs/>
          <w:sz w:val="24"/>
          <w:szCs w:val="24"/>
        </w:rPr>
        <w:t>:</w:t>
      </w:r>
    </w:p>
    <w:p w14:paraId="256338AD"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6A81F88C"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b/>
          <w:bCs/>
          <w:sz w:val="24"/>
          <w:szCs w:val="24"/>
        </w:rPr>
        <w:tab/>
        <w:t>NOW, THEREFORE</w:t>
      </w:r>
      <w:r>
        <w:rPr>
          <w:sz w:val="24"/>
          <w:szCs w:val="24"/>
        </w:rPr>
        <w:t>, in consideration of the premises, the mutual covenants and undertakings of the parties hereto, and for other good and valuable consideration, the receipt and sufficiency of which is hereby acknowledged, the parties hereby agree as follows:</w:t>
      </w:r>
    </w:p>
    <w:p w14:paraId="1728F970" w14:textId="77777777" w:rsidR="00EF663B" w:rsidRPr="00EF663B" w:rsidRDefault="00EF663B" w:rsidP="00EF663B">
      <w:pPr>
        <w:jc w:val="both"/>
        <w:rPr>
          <w:sz w:val="24"/>
          <w:szCs w:val="24"/>
        </w:rPr>
      </w:pPr>
    </w:p>
    <w:p w14:paraId="19F60AB7" w14:textId="77777777" w:rsidR="00EF663B" w:rsidRPr="00EF663B" w:rsidRDefault="00EF663B" w:rsidP="00EF663B">
      <w:pPr>
        <w:jc w:val="both"/>
        <w:rPr>
          <w:sz w:val="24"/>
          <w:szCs w:val="24"/>
        </w:rPr>
      </w:pPr>
      <w:r w:rsidRPr="00EF663B">
        <w:rPr>
          <w:sz w:val="24"/>
          <w:szCs w:val="24"/>
        </w:rPr>
        <w:tab/>
      </w:r>
      <w:r w:rsidR="00223213">
        <w:rPr>
          <w:sz w:val="24"/>
          <w:szCs w:val="24"/>
        </w:rPr>
        <w:t xml:space="preserve">Section </w:t>
      </w:r>
      <w:r w:rsidRPr="00EF663B">
        <w:rPr>
          <w:sz w:val="24"/>
          <w:szCs w:val="24"/>
        </w:rPr>
        <w:t>1.</w:t>
      </w:r>
      <w:r w:rsidRPr="00EF663B">
        <w:rPr>
          <w:b/>
          <w:bCs/>
          <w:i/>
          <w:iCs/>
          <w:sz w:val="24"/>
          <w:szCs w:val="24"/>
        </w:rPr>
        <w:tab/>
      </w:r>
      <w:proofErr w:type="gramStart"/>
      <w:r w:rsidRPr="00EF663B">
        <w:rPr>
          <w:b/>
          <w:bCs/>
          <w:sz w:val="24"/>
          <w:szCs w:val="24"/>
          <w:u w:val="single"/>
        </w:rPr>
        <w:t>Engagement  of</w:t>
      </w:r>
      <w:proofErr w:type="gramEnd"/>
      <w:r w:rsidRPr="00EF663B">
        <w:rPr>
          <w:b/>
          <w:bCs/>
          <w:sz w:val="24"/>
          <w:szCs w:val="24"/>
          <w:u w:val="single"/>
        </w:rPr>
        <w:t xml:space="preserve"> </w:t>
      </w:r>
      <w:r w:rsidR="00094374">
        <w:rPr>
          <w:b/>
          <w:bCs/>
          <w:sz w:val="24"/>
          <w:szCs w:val="24"/>
          <w:u w:val="single"/>
        </w:rPr>
        <w:t>Provider</w:t>
      </w:r>
      <w:r w:rsidRPr="00EF663B">
        <w:rPr>
          <w:sz w:val="24"/>
          <w:szCs w:val="24"/>
        </w:rPr>
        <w:t xml:space="preserve">. </w:t>
      </w:r>
      <w:r w:rsidR="006736AB">
        <w:rPr>
          <w:sz w:val="24"/>
          <w:szCs w:val="24"/>
        </w:rPr>
        <w:t>CWC</w:t>
      </w:r>
      <w:r w:rsidRPr="00EF663B">
        <w:rPr>
          <w:sz w:val="24"/>
          <w:szCs w:val="24"/>
        </w:rPr>
        <w:t xml:space="preserve"> hereby engages </w:t>
      </w:r>
      <w:r w:rsidR="00094374">
        <w:rPr>
          <w:sz w:val="24"/>
          <w:szCs w:val="24"/>
        </w:rPr>
        <w:t>Provider</w:t>
      </w:r>
      <w:r w:rsidRPr="00EF663B">
        <w:rPr>
          <w:sz w:val="24"/>
          <w:szCs w:val="24"/>
        </w:rPr>
        <w:t xml:space="preserve">, and </w:t>
      </w:r>
      <w:r w:rsidR="00094374">
        <w:rPr>
          <w:sz w:val="24"/>
          <w:szCs w:val="24"/>
        </w:rPr>
        <w:t>Provider</w:t>
      </w:r>
      <w:r w:rsidRPr="00EF663B">
        <w:rPr>
          <w:sz w:val="24"/>
          <w:szCs w:val="24"/>
        </w:rPr>
        <w:t xml:space="preserve"> hereby agrees, to perform the Services (defined below) as specified in this Agreement.</w:t>
      </w:r>
    </w:p>
    <w:p w14:paraId="0F05DDD5" w14:textId="77777777" w:rsidR="00EF663B" w:rsidRPr="00EF663B" w:rsidRDefault="00EF663B" w:rsidP="00EF663B">
      <w:pPr>
        <w:jc w:val="both"/>
        <w:rPr>
          <w:sz w:val="24"/>
          <w:szCs w:val="24"/>
        </w:rPr>
      </w:pPr>
    </w:p>
    <w:p w14:paraId="6F1BF590" w14:textId="77777777" w:rsidR="00D83399" w:rsidRDefault="00D83399" w:rsidP="00D8339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r>
      <w:r>
        <w:rPr>
          <w:noProof/>
          <w:sz w:val="24"/>
          <w:szCs w:val="24"/>
        </w:rPr>
        <w:t xml:space="preserve">Section </w:t>
      </w:r>
      <w:r w:rsidR="00223213">
        <w:rPr>
          <w:noProof/>
          <w:sz w:val="24"/>
          <w:szCs w:val="24"/>
        </w:rPr>
        <w:t>2</w:t>
      </w:r>
      <w:r>
        <w:rPr>
          <w:sz w:val="24"/>
          <w:szCs w:val="24"/>
        </w:rPr>
        <w:t>.</w:t>
      </w:r>
      <w:r>
        <w:rPr>
          <w:b/>
          <w:bCs/>
          <w:i/>
          <w:iCs/>
          <w:sz w:val="24"/>
          <w:szCs w:val="24"/>
        </w:rPr>
        <w:tab/>
      </w:r>
      <w:r>
        <w:rPr>
          <w:b/>
          <w:bCs/>
          <w:sz w:val="24"/>
          <w:szCs w:val="24"/>
          <w:u w:val="single"/>
        </w:rPr>
        <w:t>Scope of Services</w:t>
      </w:r>
      <w:r>
        <w:rPr>
          <w:i/>
          <w:iCs/>
          <w:sz w:val="24"/>
          <w:szCs w:val="24"/>
        </w:rPr>
        <w:t>.</w:t>
      </w:r>
      <w:r>
        <w:rPr>
          <w:sz w:val="24"/>
          <w:szCs w:val="24"/>
        </w:rPr>
        <w:t xml:space="preserve"> </w:t>
      </w:r>
      <w:r w:rsidR="00094374">
        <w:rPr>
          <w:sz w:val="24"/>
          <w:szCs w:val="24"/>
        </w:rPr>
        <w:t>Provider</w:t>
      </w:r>
      <w:r>
        <w:rPr>
          <w:sz w:val="24"/>
          <w:szCs w:val="24"/>
        </w:rPr>
        <w:t xml:space="preserve"> shall provide the services to C</w:t>
      </w:r>
      <w:r w:rsidR="00223213">
        <w:rPr>
          <w:sz w:val="24"/>
          <w:szCs w:val="24"/>
        </w:rPr>
        <w:t>WC</w:t>
      </w:r>
      <w:r>
        <w:rPr>
          <w:sz w:val="24"/>
          <w:szCs w:val="24"/>
        </w:rPr>
        <w:t xml:space="preserve"> that are described in</w:t>
      </w:r>
      <w:r w:rsidR="00223213">
        <w:rPr>
          <w:sz w:val="24"/>
          <w:szCs w:val="24"/>
        </w:rPr>
        <w:t xml:space="preserve"> the </w:t>
      </w:r>
      <w:r w:rsidR="00B26D03">
        <w:rPr>
          <w:sz w:val="24"/>
          <w:szCs w:val="24"/>
        </w:rPr>
        <w:t>Proposal</w:t>
      </w:r>
      <w:r>
        <w:rPr>
          <w:sz w:val="24"/>
          <w:szCs w:val="24"/>
        </w:rPr>
        <w:t xml:space="preserve"> as well as all ancillary and associated services as may be reasonably necessary or advisable to complement and complete the services described in the </w:t>
      </w:r>
      <w:r w:rsidR="00B26D03">
        <w:rPr>
          <w:sz w:val="24"/>
          <w:szCs w:val="24"/>
        </w:rPr>
        <w:t>Proposal</w:t>
      </w:r>
      <w:r>
        <w:rPr>
          <w:sz w:val="24"/>
          <w:szCs w:val="24"/>
        </w:rPr>
        <w:t xml:space="preserve"> (collectively, the “</w:t>
      </w:r>
      <w:r>
        <w:rPr>
          <w:i/>
          <w:iCs/>
          <w:sz w:val="24"/>
          <w:szCs w:val="24"/>
        </w:rPr>
        <w:t>Services</w:t>
      </w:r>
      <w:r>
        <w:rPr>
          <w:sz w:val="24"/>
          <w:szCs w:val="24"/>
        </w:rPr>
        <w:t xml:space="preserve">”), all as contemplated by all applicable legal requirements and best practices. </w:t>
      </w:r>
      <w:r w:rsidRPr="00D42346">
        <w:rPr>
          <w:sz w:val="24"/>
          <w:szCs w:val="24"/>
        </w:rPr>
        <w:t>Subject</w:t>
      </w:r>
      <w:r>
        <w:rPr>
          <w:sz w:val="24"/>
          <w:szCs w:val="24"/>
        </w:rPr>
        <w:t xml:space="preserve"> to the foregoing, the Services shall include the following:</w:t>
      </w:r>
    </w:p>
    <w:p w14:paraId="1EA89691" w14:textId="77777777" w:rsidR="00D83399" w:rsidRDefault="00D83399" w:rsidP="00D8339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44A4F8E4"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20"/>
          <w:tab w:val="left" w:pos="8640"/>
          <w:tab w:val="left" w:pos="9356"/>
        </w:tabs>
        <w:jc w:val="both"/>
        <w:rPr>
          <w:sz w:val="24"/>
          <w:szCs w:val="24"/>
        </w:rPr>
      </w:pPr>
      <w:r>
        <w:rPr>
          <w:sz w:val="24"/>
          <w:szCs w:val="24"/>
        </w:rPr>
        <w:lastRenderedPageBreak/>
        <w:tab/>
      </w:r>
      <w:r>
        <w:rPr>
          <w:sz w:val="24"/>
          <w:szCs w:val="24"/>
        </w:rPr>
        <w:tab/>
        <w:t>(a)</w:t>
      </w:r>
      <w:r>
        <w:rPr>
          <w:sz w:val="24"/>
          <w:szCs w:val="24"/>
        </w:rPr>
        <w:tab/>
      </w:r>
      <w:r>
        <w:rPr>
          <w:i/>
          <w:sz w:val="24"/>
          <w:szCs w:val="24"/>
          <w:u w:val="single"/>
        </w:rPr>
        <w:t>Phases</w:t>
      </w:r>
      <w:r>
        <w:rPr>
          <w:sz w:val="24"/>
          <w:szCs w:val="24"/>
        </w:rPr>
        <w:t xml:space="preserve">. The Services shall be divided into the phases, steps and work described in the </w:t>
      </w:r>
      <w:r w:rsidR="00B26D03">
        <w:rPr>
          <w:sz w:val="24"/>
          <w:szCs w:val="24"/>
        </w:rPr>
        <w:t>Proposal</w:t>
      </w:r>
      <w:r>
        <w:rPr>
          <w:sz w:val="24"/>
          <w:szCs w:val="24"/>
        </w:rPr>
        <w:t xml:space="preserve">. </w:t>
      </w:r>
    </w:p>
    <w:p w14:paraId="07ED0FDC"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rFonts w:ascii="CG Times" w:hAnsi="CG Times"/>
          <w:sz w:val="24"/>
          <w:szCs w:val="24"/>
        </w:rPr>
        <w:t xml:space="preserve"> </w:t>
      </w:r>
    </w:p>
    <w:p w14:paraId="2C8613E9" w14:textId="66F67DBB"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ab/>
      </w:r>
      <w:r>
        <w:rPr>
          <w:i/>
          <w:iCs/>
          <w:sz w:val="24"/>
          <w:szCs w:val="24"/>
        </w:rPr>
        <w:tab/>
      </w:r>
      <w:r>
        <w:rPr>
          <w:sz w:val="24"/>
          <w:szCs w:val="24"/>
        </w:rPr>
        <w:t>(b)</w:t>
      </w:r>
      <w:r>
        <w:rPr>
          <w:sz w:val="24"/>
          <w:szCs w:val="24"/>
        </w:rPr>
        <w:tab/>
      </w:r>
      <w:del w:id="0" w:author="Shane Topham" w:date="2025-04-29T13:59:00Z" w16du:dateUtc="2025-04-29T19:59:00Z">
        <w:r w:rsidDel="00A950D7">
          <w:rPr>
            <w:i/>
            <w:iCs/>
            <w:sz w:val="24"/>
            <w:szCs w:val="24"/>
            <w:u w:val="single"/>
          </w:rPr>
          <w:delText xml:space="preserve">Public </w:delText>
        </w:r>
      </w:del>
      <w:r>
        <w:rPr>
          <w:i/>
          <w:iCs/>
          <w:sz w:val="24"/>
          <w:szCs w:val="24"/>
          <w:u w:val="single"/>
        </w:rPr>
        <w:t>Meetings</w:t>
      </w:r>
      <w:r>
        <w:rPr>
          <w:i/>
          <w:iCs/>
          <w:sz w:val="24"/>
          <w:szCs w:val="24"/>
        </w:rPr>
        <w:t>.</w:t>
      </w:r>
      <w:r>
        <w:rPr>
          <w:sz w:val="24"/>
          <w:szCs w:val="24"/>
        </w:rPr>
        <w:t xml:space="preserve"> </w:t>
      </w:r>
      <w:r w:rsidR="00094374">
        <w:rPr>
          <w:sz w:val="24"/>
          <w:szCs w:val="24"/>
        </w:rPr>
        <w:t>Provider</w:t>
      </w:r>
      <w:r>
        <w:rPr>
          <w:sz w:val="24"/>
          <w:szCs w:val="24"/>
        </w:rPr>
        <w:t xml:space="preserve"> shall attend </w:t>
      </w:r>
      <w:ins w:id="1" w:author="Shane Topham" w:date="2025-04-29T13:56:00Z" w16du:dateUtc="2025-04-29T19:56:00Z">
        <w:r w:rsidR="00A950D7">
          <w:rPr>
            <w:sz w:val="24"/>
            <w:szCs w:val="24"/>
          </w:rPr>
          <w:t xml:space="preserve">the </w:t>
        </w:r>
      </w:ins>
      <w:del w:id="2" w:author="Shane Topham" w:date="2025-04-29T13:56:00Z" w16du:dateUtc="2025-04-29T19:56:00Z">
        <w:r w:rsidDel="00A950D7">
          <w:rPr>
            <w:sz w:val="24"/>
            <w:szCs w:val="24"/>
          </w:rPr>
          <w:delText xml:space="preserve">such public </w:delText>
        </w:r>
      </w:del>
      <w:r>
        <w:rPr>
          <w:sz w:val="24"/>
          <w:szCs w:val="24"/>
        </w:rPr>
        <w:t xml:space="preserve">meetings concerning the Services as </w:t>
      </w:r>
      <w:ins w:id="3" w:author="Shane Topham" w:date="2025-04-29T13:57:00Z" w16du:dateUtc="2025-04-29T19:57:00Z">
        <w:r w:rsidR="00A950D7">
          <w:rPr>
            <w:sz w:val="24"/>
            <w:szCs w:val="24"/>
          </w:rPr>
          <w:t xml:space="preserve">detailed in the Proposal. If </w:t>
        </w:r>
      </w:ins>
      <w:r>
        <w:rPr>
          <w:sz w:val="24"/>
          <w:szCs w:val="24"/>
        </w:rPr>
        <w:t>C</w:t>
      </w:r>
      <w:r w:rsidR="00223213">
        <w:rPr>
          <w:sz w:val="24"/>
          <w:szCs w:val="24"/>
        </w:rPr>
        <w:t>WC</w:t>
      </w:r>
      <w:r>
        <w:rPr>
          <w:sz w:val="24"/>
          <w:szCs w:val="24"/>
        </w:rPr>
        <w:t xml:space="preserve"> </w:t>
      </w:r>
      <w:ins w:id="4" w:author="Shane Topham" w:date="2025-04-29T14:01:00Z" w16du:dateUtc="2025-04-29T20:01:00Z">
        <w:r w:rsidR="00A950D7">
          <w:rPr>
            <w:sz w:val="24"/>
            <w:szCs w:val="24"/>
          </w:rPr>
          <w:t xml:space="preserve">reasonably </w:t>
        </w:r>
      </w:ins>
      <w:ins w:id="5" w:author="Shane Topham" w:date="2025-04-29T13:57:00Z" w16du:dateUtc="2025-04-29T19:57:00Z">
        <w:r w:rsidR="00A950D7">
          <w:rPr>
            <w:sz w:val="24"/>
            <w:szCs w:val="24"/>
          </w:rPr>
          <w:t xml:space="preserve">desires for Provider to attend </w:t>
        </w:r>
      </w:ins>
      <w:ins w:id="6" w:author="Shane Topham" w:date="2025-04-29T13:59:00Z" w16du:dateUtc="2025-04-29T19:59:00Z">
        <w:r w:rsidR="00A950D7">
          <w:rPr>
            <w:sz w:val="24"/>
            <w:szCs w:val="24"/>
          </w:rPr>
          <w:t xml:space="preserve">any additional </w:t>
        </w:r>
      </w:ins>
      <w:ins w:id="7" w:author="Shane Topham" w:date="2025-04-29T13:57:00Z" w16du:dateUtc="2025-04-29T19:57:00Z">
        <w:r w:rsidR="00A950D7">
          <w:rPr>
            <w:sz w:val="24"/>
            <w:szCs w:val="24"/>
          </w:rPr>
          <w:t>meetings concerning the Service</w:t>
        </w:r>
      </w:ins>
      <w:ins w:id="8" w:author="Shane Topham" w:date="2025-04-29T14:00:00Z" w16du:dateUtc="2025-04-29T20:00:00Z">
        <w:r w:rsidR="00A950D7">
          <w:rPr>
            <w:sz w:val="24"/>
            <w:szCs w:val="24"/>
          </w:rPr>
          <w:t xml:space="preserve">s (such as </w:t>
        </w:r>
      </w:ins>
      <w:ins w:id="9" w:author="Shane Topham" w:date="2025-04-29T14:02:00Z" w16du:dateUtc="2025-04-29T20:02:00Z">
        <w:r w:rsidR="00A950D7">
          <w:rPr>
            <w:sz w:val="24"/>
            <w:szCs w:val="24"/>
          </w:rPr>
          <w:t xml:space="preserve">presentations at </w:t>
        </w:r>
      </w:ins>
      <w:ins w:id="10" w:author="Shane Topham" w:date="2025-04-29T14:00:00Z" w16du:dateUtc="2025-04-29T20:00:00Z">
        <w:r w:rsidR="00A950D7">
          <w:rPr>
            <w:sz w:val="24"/>
            <w:szCs w:val="24"/>
          </w:rPr>
          <w:t xml:space="preserve">public meetings or hearings to receive public input and direction from CWC) </w:t>
        </w:r>
      </w:ins>
      <w:ins w:id="11" w:author="Shane Topham" w:date="2025-04-29T13:58:00Z" w16du:dateUtc="2025-04-29T19:58:00Z">
        <w:r w:rsidR="00A950D7">
          <w:rPr>
            <w:sz w:val="24"/>
            <w:szCs w:val="24"/>
          </w:rPr>
          <w:t xml:space="preserve">then such attendance shall </w:t>
        </w:r>
      </w:ins>
      <w:ins w:id="12" w:author="Shane Topham" w:date="2025-04-29T14:00:00Z" w16du:dateUtc="2025-04-29T20:00:00Z">
        <w:r w:rsidR="00A950D7">
          <w:rPr>
            <w:sz w:val="24"/>
            <w:szCs w:val="24"/>
          </w:rPr>
          <w:t>incur additional cost beyond the Base F</w:t>
        </w:r>
      </w:ins>
      <w:ins w:id="13" w:author="Shane Topham" w:date="2025-04-29T14:01:00Z" w16du:dateUtc="2025-04-29T20:01:00Z">
        <w:r w:rsidR="00A950D7">
          <w:rPr>
            <w:sz w:val="24"/>
            <w:szCs w:val="24"/>
          </w:rPr>
          <w:t xml:space="preserve">ee (defined below) as mutually agreed by the parties. </w:t>
        </w:r>
      </w:ins>
      <w:del w:id="14" w:author="Shane Topham" w:date="2025-04-29T14:01:00Z" w16du:dateUtc="2025-04-29T20:01:00Z">
        <w:r w:rsidDel="00A950D7">
          <w:rPr>
            <w:sz w:val="24"/>
            <w:szCs w:val="24"/>
          </w:rPr>
          <w:delText xml:space="preserve">reasonably may direct. </w:delText>
        </w:r>
      </w:del>
      <w:r>
        <w:rPr>
          <w:sz w:val="24"/>
          <w:szCs w:val="24"/>
        </w:rPr>
        <w:t>C</w:t>
      </w:r>
      <w:r w:rsidR="00223213">
        <w:rPr>
          <w:sz w:val="24"/>
          <w:szCs w:val="24"/>
        </w:rPr>
        <w:t>WC</w:t>
      </w:r>
      <w:r>
        <w:rPr>
          <w:sz w:val="24"/>
          <w:szCs w:val="24"/>
        </w:rPr>
        <w:t xml:space="preserve"> shall schedule and advertise all public meetings or hearings. </w:t>
      </w:r>
      <w:del w:id="15" w:author="Shane Topham" w:date="2025-04-29T14:01:00Z" w16du:dateUtc="2025-04-29T20:01:00Z">
        <w:r w:rsidDel="00A950D7">
          <w:rPr>
            <w:sz w:val="24"/>
            <w:szCs w:val="24"/>
          </w:rPr>
          <w:delText>C</w:delText>
        </w:r>
        <w:r w:rsidR="00223213" w:rsidDel="00A950D7">
          <w:rPr>
            <w:sz w:val="24"/>
            <w:szCs w:val="24"/>
          </w:rPr>
          <w:delText>WC</w:delText>
        </w:r>
        <w:r w:rsidDel="00A950D7">
          <w:rPr>
            <w:sz w:val="24"/>
            <w:szCs w:val="24"/>
          </w:rPr>
          <w:delText xml:space="preserve"> may request </w:delText>
        </w:r>
        <w:r w:rsidR="00094374" w:rsidDel="00A950D7">
          <w:rPr>
            <w:sz w:val="24"/>
            <w:szCs w:val="24"/>
          </w:rPr>
          <w:delText>Provider</w:delText>
        </w:r>
        <w:r w:rsidDel="00A950D7">
          <w:rPr>
            <w:sz w:val="24"/>
            <w:szCs w:val="24"/>
          </w:rPr>
          <w:delText xml:space="preserve"> to make a presentation concerning the Service at one or more public meetings in order to receive public input and direction from C</w:delText>
        </w:r>
        <w:r w:rsidR="00223213" w:rsidDel="00A950D7">
          <w:rPr>
            <w:sz w:val="24"/>
            <w:szCs w:val="24"/>
          </w:rPr>
          <w:delText>WC</w:delText>
        </w:r>
        <w:r w:rsidDel="00A950D7">
          <w:rPr>
            <w:sz w:val="24"/>
            <w:szCs w:val="24"/>
          </w:rPr>
          <w:delText xml:space="preserve">. </w:delText>
        </w:r>
      </w:del>
      <w:r>
        <w:rPr>
          <w:sz w:val="24"/>
          <w:szCs w:val="24"/>
        </w:rPr>
        <w:t>All reasonable and final adjustments and amendments to the resulting deliverables as directed by C</w:t>
      </w:r>
      <w:r w:rsidR="00223213">
        <w:rPr>
          <w:sz w:val="24"/>
          <w:szCs w:val="24"/>
        </w:rPr>
        <w:t>WC</w:t>
      </w:r>
      <w:r>
        <w:rPr>
          <w:sz w:val="24"/>
          <w:szCs w:val="24"/>
        </w:rPr>
        <w:t xml:space="preserve"> will be made by </w:t>
      </w:r>
      <w:r w:rsidR="00094374">
        <w:rPr>
          <w:sz w:val="24"/>
          <w:szCs w:val="24"/>
        </w:rPr>
        <w:t>Provider</w:t>
      </w:r>
      <w:r>
        <w:rPr>
          <w:sz w:val="24"/>
          <w:szCs w:val="24"/>
        </w:rPr>
        <w:t xml:space="preserve"> prior to </w:t>
      </w:r>
      <w:r w:rsidR="00094374">
        <w:rPr>
          <w:sz w:val="24"/>
          <w:szCs w:val="24"/>
        </w:rPr>
        <w:t>Provider</w:t>
      </w:r>
      <w:r w:rsidR="00223213">
        <w:rPr>
          <w:sz w:val="24"/>
          <w:szCs w:val="24"/>
        </w:rPr>
        <w:t>’s deemed completion of the Services</w:t>
      </w:r>
      <w:r>
        <w:rPr>
          <w:sz w:val="24"/>
          <w:szCs w:val="24"/>
        </w:rPr>
        <w:t>.</w:t>
      </w:r>
    </w:p>
    <w:p w14:paraId="2EB692D5"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2D2BD045" w14:textId="772B5B71" w:rsidR="00D83399" w:rsidRPr="009B06D7"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ab/>
      </w:r>
      <w:r>
        <w:rPr>
          <w:sz w:val="24"/>
          <w:szCs w:val="24"/>
        </w:rPr>
        <w:tab/>
        <w:t>(c)</w:t>
      </w:r>
      <w:r>
        <w:rPr>
          <w:sz w:val="24"/>
          <w:szCs w:val="24"/>
        </w:rPr>
        <w:tab/>
      </w:r>
      <w:r>
        <w:rPr>
          <w:i/>
          <w:sz w:val="24"/>
          <w:szCs w:val="24"/>
          <w:u w:val="single"/>
        </w:rPr>
        <w:t>Schedule</w:t>
      </w:r>
      <w:r>
        <w:rPr>
          <w:sz w:val="24"/>
          <w:szCs w:val="24"/>
        </w:rPr>
        <w:t xml:space="preserve">. It is anticipated that the Services will be completed </w:t>
      </w:r>
      <w:r w:rsidR="00B852F7">
        <w:rPr>
          <w:sz w:val="24"/>
          <w:szCs w:val="24"/>
        </w:rPr>
        <w:t xml:space="preserve">within approximately </w:t>
      </w:r>
      <w:r w:rsidR="00891AE2">
        <w:rPr>
          <w:sz w:val="24"/>
          <w:szCs w:val="24"/>
        </w:rPr>
        <w:t xml:space="preserve">four months </w:t>
      </w:r>
      <w:r w:rsidR="00B852F7">
        <w:rPr>
          <w:sz w:val="24"/>
          <w:szCs w:val="24"/>
        </w:rPr>
        <w:t>from the effective date of this Agreement, with an outside completion date of 3</w:t>
      </w:r>
      <w:r w:rsidR="00891AE2">
        <w:rPr>
          <w:sz w:val="24"/>
          <w:szCs w:val="24"/>
        </w:rPr>
        <w:t>1</w:t>
      </w:r>
      <w:r w:rsidR="00B852F7">
        <w:rPr>
          <w:sz w:val="24"/>
          <w:szCs w:val="24"/>
        </w:rPr>
        <w:t xml:space="preserve"> </w:t>
      </w:r>
      <w:r w:rsidR="00891AE2">
        <w:rPr>
          <w:sz w:val="24"/>
          <w:szCs w:val="24"/>
        </w:rPr>
        <w:t>October 2025</w:t>
      </w:r>
      <w:r>
        <w:rPr>
          <w:sz w:val="24"/>
          <w:szCs w:val="24"/>
        </w:rPr>
        <w:t xml:space="preserve">. </w:t>
      </w:r>
      <w:r w:rsidR="00094374">
        <w:rPr>
          <w:sz w:val="24"/>
          <w:szCs w:val="24"/>
        </w:rPr>
        <w:t>Provider</w:t>
      </w:r>
      <w:r>
        <w:rPr>
          <w:sz w:val="24"/>
          <w:szCs w:val="24"/>
        </w:rPr>
        <w:t xml:space="preserve"> shall comply with such performance schedule for the component Services as C</w:t>
      </w:r>
      <w:r w:rsidR="00223213">
        <w:rPr>
          <w:sz w:val="24"/>
          <w:szCs w:val="24"/>
        </w:rPr>
        <w:t>WC</w:t>
      </w:r>
      <w:r>
        <w:rPr>
          <w:sz w:val="24"/>
          <w:szCs w:val="24"/>
        </w:rPr>
        <w:t xml:space="preserve"> reasonably may direct upon reasonable prior notice to </w:t>
      </w:r>
      <w:r w:rsidR="00094374">
        <w:rPr>
          <w:sz w:val="24"/>
          <w:szCs w:val="24"/>
        </w:rPr>
        <w:t>Provider</w:t>
      </w:r>
      <w:r>
        <w:rPr>
          <w:sz w:val="24"/>
          <w:szCs w:val="24"/>
        </w:rPr>
        <w:t>.</w:t>
      </w:r>
    </w:p>
    <w:p w14:paraId="04E1A735"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5FD8624F"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i/>
          <w:iCs/>
          <w:sz w:val="24"/>
          <w:szCs w:val="24"/>
        </w:rPr>
        <w:tab/>
      </w:r>
      <w:r>
        <w:rPr>
          <w:i/>
          <w:iCs/>
          <w:sz w:val="24"/>
          <w:szCs w:val="24"/>
        </w:rPr>
        <w:tab/>
      </w:r>
      <w:r>
        <w:rPr>
          <w:sz w:val="24"/>
          <w:szCs w:val="24"/>
        </w:rPr>
        <w:t>(d)</w:t>
      </w:r>
      <w:r>
        <w:rPr>
          <w:sz w:val="24"/>
          <w:szCs w:val="24"/>
        </w:rPr>
        <w:tab/>
      </w:r>
      <w:r>
        <w:rPr>
          <w:i/>
          <w:iCs/>
          <w:sz w:val="24"/>
          <w:szCs w:val="24"/>
          <w:u w:val="single"/>
        </w:rPr>
        <w:t>Deliverables</w:t>
      </w:r>
      <w:r>
        <w:rPr>
          <w:sz w:val="24"/>
          <w:szCs w:val="24"/>
        </w:rPr>
        <w:t xml:space="preserve">. </w:t>
      </w:r>
      <w:r w:rsidR="00094374">
        <w:rPr>
          <w:sz w:val="24"/>
          <w:szCs w:val="24"/>
        </w:rPr>
        <w:t>Provider</w:t>
      </w:r>
      <w:r>
        <w:rPr>
          <w:sz w:val="24"/>
          <w:szCs w:val="24"/>
        </w:rPr>
        <w:t xml:space="preserve"> shall provide all deliverables identified in the </w:t>
      </w:r>
      <w:r w:rsidR="00B26D03">
        <w:rPr>
          <w:sz w:val="24"/>
          <w:szCs w:val="24"/>
        </w:rPr>
        <w:t>Proposal</w:t>
      </w:r>
      <w:r>
        <w:rPr>
          <w:sz w:val="24"/>
          <w:szCs w:val="24"/>
        </w:rPr>
        <w:t>, as well as such other documentation and deliverables as C</w:t>
      </w:r>
      <w:r w:rsidR="00563F14">
        <w:rPr>
          <w:sz w:val="24"/>
          <w:szCs w:val="24"/>
        </w:rPr>
        <w:t>WC</w:t>
      </w:r>
      <w:r>
        <w:rPr>
          <w:sz w:val="24"/>
          <w:szCs w:val="24"/>
        </w:rPr>
        <w:t xml:space="preserve"> reasonably may request.</w:t>
      </w:r>
    </w:p>
    <w:p w14:paraId="0B406A89"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4143CA95"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ab/>
      </w:r>
      <w:r>
        <w:rPr>
          <w:sz w:val="24"/>
          <w:szCs w:val="24"/>
        </w:rPr>
        <w:tab/>
        <w:t>(e)</w:t>
      </w:r>
      <w:r>
        <w:rPr>
          <w:sz w:val="24"/>
          <w:szCs w:val="24"/>
        </w:rPr>
        <w:tab/>
      </w:r>
      <w:r>
        <w:rPr>
          <w:i/>
          <w:iCs/>
          <w:sz w:val="24"/>
          <w:szCs w:val="24"/>
          <w:u w:val="single"/>
        </w:rPr>
        <w:t>Other Services</w:t>
      </w:r>
      <w:r>
        <w:rPr>
          <w:sz w:val="24"/>
          <w:szCs w:val="24"/>
        </w:rPr>
        <w:t xml:space="preserve">. </w:t>
      </w:r>
      <w:r w:rsidR="00094374">
        <w:rPr>
          <w:sz w:val="24"/>
          <w:szCs w:val="24"/>
        </w:rPr>
        <w:t>Provider</w:t>
      </w:r>
      <w:r>
        <w:rPr>
          <w:sz w:val="24"/>
          <w:szCs w:val="24"/>
        </w:rPr>
        <w:t xml:space="preserve"> shall perform other services and work as specified in the </w:t>
      </w:r>
      <w:r w:rsidR="00B26D03">
        <w:rPr>
          <w:sz w:val="24"/>
          <w:szCs w:val="24"/>
        </w:rPr>
        <w:t>Proposal</w:t>
      </w:r>
      <w:r>
        <w:rPr>
          <w:sz w:val="24"/>
          <w:szCs w:val="24"/>
        </w:rPr>
        <w:t>, or as may be mutually agreed to by the parties in writing.</w:t>
      </w:r>
    </w:p>
    <w:p w14:paraId="60BF9489"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30B246E1"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 xml:space="preserve">If </w:t>
      </w:r>
      <w:r w:rsidR="00094374">
        <w:rPr>
          <w:sz w:val="24"/>
          <w:szCs w:val="24"/>
        </w:rPr>
        <w:t>Provider</w:t>
      </w:r>
      <w:r>
        <w:rPr>
          <w:sz w:val="24"/>
          <w:szCs w:val="24"/>
        </w:rPr>
        <w:t xml:space="preserve"> believes that any of the </w:t>
      </w:r>
      <w:proofErr w:type="gramStart"/>
      <w:r>
        <w:rPr>
          <w:sz w:val="24"/>
          <w:szCs w:val="24"/>
        </w:rPr>
        <w:t>aforementioned Services merit</w:t>
      </w:r>
      <w:proofErr w:type="gramEnd"/>
      <w:r>
        <w:rPr>
          <w:sz w:val="24"/>
          <w:szCs w:val="24"/>
        </w:rPr>
        <w:t xml:space="preserve"> payment of any additional fee beyond the </w:t>
      </w:r>
      <w:r w:rsidR="000470EF">
        <w:rPr>
          <w:sz w:val="24"/>
          <w:szCs w:val="24"/>
        </w:rPr>
        <w:t xml:space="preserve">Base </w:t>
      </w:r>
      <w:r>
        <w:rPr>
          <w:sz w:val="24"/>
          <w:szCs w:val="24"/>
        </w:rPr>
        <w:t xml:space="preserve">Fee (defined below), then </w:t>
      </w:r>
      <w:r w:rsidR="00094374">
        <w:rPr>
          <w:sz w:val="24"/>
          <w:szCs w:val="24"/>
        </w:rPr>
        <w:t>Provider</w:t>
      </w:r>
      <w:r>
        <w:rPr>
          <w:sz w:val="24"/>
          <w:szCs w:val="24"/>
        </w:rPr>
        <w:t xml:space="preserve"> shall so inform C</w:t>
      </w:r>
      <w:r w:rsidR="00563F14">
        <w:rPr>
          <w:sz w:val="24"/>
          <w:szCs w:val="24"/>
        </w:rPr>
        <w:t>WC</w:t>
      </w:r>
      <w:r>
        <w:rPr>
          <w:sz w:val="24"/>
          <w:szCs w:val="24"/>
        </w:rPr>
        <w:t xml:space="preserve"> in advance before undertaking any of such additional services, describing the need for such additional services and the not to exceed cost of providing them. If C</w:t>
      </w:r>
      <w:r w:rsidR="00563F14">
        <w:rPr>
          <w:sz w:val="24"/>
          <w:szCs w:val="24"/>
        </w:rPr>
        <w:t>WC</w:t>
      </w:r>
      <w:r>
        <w:rPr>
          <w:sz w:val="24"/>
          <w:szCs w:val="24"/>
        </w:rPr>
        <w:t xml:space="preserve"> desires </w:t>
      </w:r>
      <w:r w:rsidR="00094374">
        <w:rPr>
          <w:sz w:val="24"/>
          <w:szCs w:val="24"/>
        </w:rPr>
        <w:t>Provider</w:t>
      </w:r>
      <w:r>
        <w:rPr>
          <w:sz w:val="24"/>
          <w:szCs w:val="24"/>
        </w:rPr>
        <w:t xml:space="preserve"> to proceed with any such additional services, C</w:t>
      </w:r>
      <w:r w:rsidR="00563F14">
        <w:rPr>
          <w:sz w:val="24"/>
          <w:szCs w:val="24"/>
        </w:rPr>
        <w:t>WC</w:t>
      </w:r>
      <w:r>
        <w:rPr>
          <w:sz w:val="24"/>
          <w:szCs w:val="24"/>
        </w:rPr>
        <w:t xml:space="preserve"> shall so inform </w:t>
      </w:r>
      <w:r w:rsidR="00094374">
        <w:rPr>
          <w:sz w:val="24"/>
          <w:szCs w:val="24"/>
        </w:rPr>
        <w:t>Provider</w:t>
      </w:r>
      <w:r>
        <w:rPr>
          <w:sz w:val="24"/>
          <w:szCs w:val="24"/>
        </w:rPr>
        <w:t xml:space="preserve"> in writing. </w:t>
      </w:r>
      <w:proofErr w:type="gramStart"/>
      <w:r w:rsidR="00094374">
        <w:rPr>
          <w:sz w:val="24"/>
          <w:szCs w:val="24"/>
        </w:rPr>
        <w:t>Provider</w:t>
      </w:r>
      <w:proofErr w:type="gramEnd"/>
      <w:r>
        <w:rPr>
          <w:sz w:val="24"/>
          <w:szCs w:val="24"/>
        </w:rPr>
        <w:t xml:space="preserve"> may not perform any additional services, or seek compensation </w:t>
      </w:r>
      <w:proofErr w:type="gramStart"/>
      <w:r>
        <w:rPr>
          <w:sz w:val="24"/>
          <w:szCs w:val="24"/>
        </w:rPr>
        <w:t>therefor</w:t>
      </w:r>
      <w:proofErr w:type="gramEnd"/>
      <w:r>
        <w:rPr>
          <w:sz w:val="24"/>
          <w:szCs w:val="24"/>
        </w:rPr>
        <w:t>, without C</w:t>
      </w:r>
      <w:r w:rsidR="00563F14">
        <w:rPr>
          <w:sz w:val="24"/>
          <w:szCs w:val="24"/>
        </w:rPr>
        <w:t>WC</w:t>
      </w:r>
      <w:r>
        <w:rPr>
          <w:sz w:val="24"/>
          <w:szCs w:val="24"/>
        </w:rPr>
        <w:t>’s prior written consent.</w:t>
      </w:r>
    </w:p>
    <w:p w14:paraId="4255E9EC" w14:textId="77777777" w:rsidR="00EF663B" w:rsidRPr="00EF663B" w:rsidRDefault="00EF663B" w:rsidP="00EF663B">
      <w:pPr>
        <w:jc w:val="both"/>
        <w:rPr>
          <w:sz w:val="24"/>
          <w:szCs w:val="24"/>
        </w:rPr>
      </w:pPr>
    </w:p>
    <w:p w14:paraId="74FBE7CF" w14:textId="24306596"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3.</w:t>
      </w:r>
      <w:r w:rsidRPr="00EF663B">
        <w:rPr>
          <w:sz w:val="24"/>
          <w:szCs w:val="24"/>
        </w:rPr>
        <w:tab/>
      </w:r>
      <w:r w:rsidRPr="00EF663B">
        <w:rPr>
          <w:b/>
          <w:bCs/>
          <w:sz w:val="24"/>
          <w:szCs w:val="24"/>
          <w:u w:val="single"/>
        </w:rPr>
        <w:t>Fees for Services</w:t>
      </w:r>
      <w:r w:rsidRPr="00EF663B">
        <w:rPr>
          <w:b/>
          <w:bCs/>
          <w:i/>
          <w:iCs/>
          <w:sz w:val="24"/>
          <w:szCs w:val="24"/>
        </w:rPr>
        <w:t>.</w:t>
      </w:r>
      <w:r w:rsidRPr="00EF663B">
        <w:rPr>
          <w:sz w:val="24"/>
          <w:szCs w:val="24"/>
        </w:rPr>
        <w:t xml:space="preserve"> </w:t>
      </w:r>
      <w:r w:rsidR="006736AB">
        <w:rPr>
          <w:sz w:val="24"/>
          <w:szCs w:val="24"/>
        </w:rPr>
        <w:t>CWC</w:t>
      </w:r>
      <w:r w:rsidRPr="00EF663B">
        <w:rPr>
          <w:sz w:val="24"/>
          <w:szCs w:val="24"/>
        </w:rPr>
        <w:t xml:space="preserve"> shall pay </w:t>
      </w:r>
      <w:r w:rsidR="00094374">
        <w:rPr>
          <w:sz w:val="24"/>
          <w:szCs w:val="24"/>
        </w:rPr>
        <w:t>Provider</w:t>
      </w:r>
      <w:r w:rsidRPr="00EF663B">
        <w:rPr>
          <w:sz w:val="24"/>
          <w:szCs w:val="24"/>
        </w:rPr>
        <w:t xml:space="preserve"> for Services </w:t>
      </w:r>
      <w:proofErr w:type="gramStart"/>
      <w:r w:rsidRPr="00EF663B">
        <w:rPr>
          <w:sz w:val="24"/>
          <w:szCs w:val="24"/>
        </w:rPr>
        <w:t>actually performed</w:t>
      </w:r>
      <w:proofErr w:type="gramEnd"/>
      <w:r w:rsidRPr="00EF663B">
        <w:rPr>
          <w:sz w:val="24"/>
          <w:szCs w:val="24"/>
        </w:rPr>
        <w:t xml:space="preserve"> as follows: (a) $</w:t>
      </w:r>
      <w:r w:rsidR="00891AE2">
        <w:rPr>
          <w:sz w:val="24"/>
          <w:szCs w:val="24"/>
        </w:rPr>
        <w:t>34,000 for t</w:t>
      </w:r>
      <w:r w:rsidR="00E91EBA">
        <w:rPr>
          <w:sz w:val="24"/>
          <w:szCs w:val="24"/>
        </w:rPr>
        <w:t>asks 1</w:t>
      </w:r>
      <w:r w:rsidR="00891AE2">
        <w:rPr>
          <w:sz w:val="24"/>
          <w:szCs w:val="24"/>
        </w:rPr>
        <w:t>-6</w:t>
      </w:r>
      <w:r w:rsidR="00E91EBA">
        <w:rPr>
          <w:sz w:val="24"/>
          <w:szCs w:val="24"/>
        </w:rPr>
        <w:t xml:space="preserve"> of </w:t>
      </w:r>
      <w:r w:rsidRPr="00EF663B">
        <w:rPr>
          <w:sz w:val="24"/>
          <w:szCs w:val="24"/>
        </w:rPr>
        <w:t xml:space="preserve">the Services </w:t>
      </w:r>
      <w:r w:rsidR="00E91EBA">
        <w:rPr>
          <w:sz w:val="24"/>
          <w:szCs w:val="24"/>
        </w:rPr>
        <w:t xml:space="preserve">as </w:t>
      </w:r>
      <w:r w:rsidRPr="00EF663B">
        <w:rPr>
          <w:sz w:val="24"/>
          <w:szCs w:val="24"/>
        </w:rPr>
        <w:t>outlined in the Proposal</w:t>
      </w:r>
      <w:r w:rsidR="000470EF">
        <w:rPr>
          <w:sz w:val="24"/>
          <w:szCs w:val="24"/>
        </w:rPr>
        <w:t xml:space="preserve"> (the “</w:t>
      </w:r>
      <w:r w:rsidR="000470EF">
        <w:rPr>
          <w:i/>
          <w:sz w:val="24"/>
          <w:szCs w:val="24"/>
        </w:rPr>
        <w:t>Base Fee</w:t>
      </w:r>
      <w:r w:rsidR="000470EF">
        <w:rPr>
          <w:sz w:val="24"/>
          <w:szCs w:val="24"/>
        </w:rPr>
        <w:t>”)</w:t>
      </w:r>
      <w:r w:rsidRPr="00EF663B">
        <w:rPr>
          <w:sz w:val="24"/>
          <w:szCs w:val="24"/>
        </w:rPr>
        <w:t>; and (b) a pre-approved price for any additional related Services under section 2 above</w:t>
      </w:r>
      <w:r w:rsidR="00E91EBA">
        <w:rPr>
          <w:sz w:val="24"/>
          <w:szCs w:val="24"/>
        </w:rPr>
        <w:t xml:space="preserve"> </w:t>
      </w:r>
      <w:r w:rsidRPr="00EF663B">
        <w:rPr>
          <w:sz w:val="24"/>
          <w:szCs w:val="24"/>
        </w:rPr>
        <w:t xml:space="preserve">as mutually agreed by </w:t>
      </w:r>
      <w:r w:rsidR="006736AB">
        <w:rPr>
          <w:sz w:val="24"/>
          <w:szCs w:val="24"/>
        </w:rPr>
        <w:t>CWC</w:t>
      </w:r>
      <w:r w:rsidRPr="00EF663B">
        <w:rPr>
          <w:sz w:val="24"/>
          <w:szCs w:val="24"/>
        </w:rPr>
        <w:t xml:space="preserve"> and </w:t>
      </w:r>
      <w:r w:rsidR="00094374">
        <w:rPr>
          <w:sz w:val="24"/>
          <w:szCs w:val="24"/>
        </w:rPr>
        <w:t>Provider</w:t>
      </w:r>
      <w:r w:rsidRPr="00EF663B">
        <w:rPr>
          <w:sz w:val="24"/>
          <w:szCs w:val="24"/>
        </w:rPr>
        <w:t xml:space="preserve"> </w:t>
      </w:r>
      <w:r w:rsidR="000470EF">
        <w:rPr>
          <w:sz w:val="24"/>
          <w:szCs w:val="24"/>
        </w:rPr>
        <w:t xml:space="preserve">in </w:t>
      </w:r>
      <w:r w:rsidR="00464F5F">
        <w:rPr>
          <w:sz w:val="24"/>
          <w:szCs w:val="24"/>
        </w:rPr>
        <w:t xml:space="preserve">advance, in </w:t>
      </w:r>
      <w:r w:rsidR="000470EF">
        <w:rPr>
          <w:sz w:val="24"/>
          <w:szCs w:val="24"/>
        </w:rPr>
        <w:t xml:space="preserve">writing, </w:t>
      </w:r>
      <w:r w:rsidRPr="00EF663B">
        <w:rPr>
          <w:sz w:val="24"/>
          <w:szCs w:val="24"/>
        </w:rPr>
        <w:t>on a case-by-case basis.</w:t>
      </w:r>
    </w:p>
    <w:p w14:paraId="7EF8F1AC" w14:textId="77777777" w:rsidR="006A57C4" w:rsidRDefault="006A57C4" w:rsidP="00EF663B">
      <w:pPr>
        <w:jc w:val="both"/>
        <w:rPr>
          <w:sz w:val="24"/>
          <w:szCs w:val="24"/>
        </w:rPr>
      </w:pPr>
    </w:p>
    <w:p w14:paraId="2F5C4EE5" w14:textId="5CDD96E5"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4.</w:t>
      </w:r>
      <w:r w:rsidRPr="00EF663B">
        <w:rPr>
          <w:sz w:val="24"/>
          <w:szCs w:val="24"/>
        </w:rPr>
        <w:tab/>
      </w:r>
      <w:r w:rsidRPr="00EF663B">
        <w:rPr>
          <w:b/>
          <w:bCs/>
          <w:sz w:val="24"/>
          <w:szCs w:val="24"/>
          <w:u w:val="single"/>
        </w:rPr>
        <w:t>Method of Payment</w:t>
      </w:r>
      <w:r w:rsidRPr="00EF663B">
        <w:rPr>
          <w:sz w:val="24"/>
          <w:szCs w:val="24"/>
        </w:rPr>
        <w:t xml:space="preserve">. </w:t>
      </w:r>
      <w:ins w:id="16" w:author="Shane Topham" w:date="2025-04-29T13:48:00Z" w16du:dateUtc="2025-04-29T19:48:00Z">
        <w:r w:rsidR="003E140A" w:rsidRPr="00DF385B">
          <w:rPr>
            <w:rFonts w:eastAsia="Times New Roman"/>
            <w:spacing w:val="-1"/>
            <w:sz w:val="24"/>
            <w:szCs w:val="24"/>
          </w:rPr>
          <w:t>Eac</w:t>
        </w:r>
        <w:r w:rsidR="003E140A" w:rsidRPr="00DF385B">
          <w:rPr>
            <w:rFonts w:eastAsia="Times New Roman"/>
            <w:sz w:val="24"/>
            <w:szCs w:val="24"/>
          </w:rPr>
          <w:t>h</w:t>
        </w:r>
        <w:r w:rsidR="003E140A" w:rsidRPr="00DF385B">
          <w:rPr>
            <w:rFonts w:eastAsia="Times New Roman"/>
            <w:spacing w:val="-25"/>
            <w:sz w:val="24"/>
            <w:szCs w:val="24"/>
          </w:rPr>
          <w:t xml:space="preserve"> </w:t>
        </w:r>
        <w:r w:rsidR="003E140A" w:rsidRPr="00DF385B">
          <w:rPr>
            <w:rFonts w:eastAsia="Times New Roman"/>
            <w:spacing w:val="-1"/>
            <w:sz w:val="24"/>
            <w:szCs w:val="24"/>
          </w:rPr>
          <w:t>calenda</w:t>
        </w:r>
        <w:r w:rsidR="003E140A">
          <w:rPr>
            <w:rFonts w:eastAsia="Times New Roman"/>
            <w:spacing w:val="-1"/>
            <w:sz w:val="24"/>
            <w:szCs w:val="24"/>
          </w:rPr>
          <w:t xml:space="preserve">r </w:t>
        </w:r>
        <w:r w:rsidR="003E140A">
          <w:rPr>
            <w:rFonts w:eastAsia="Times New Roman"/>
            <w:spacing w:val="-1"/>
            <w:sz w:val="24"/>
            <w:szCs w:val="24"/>
          </w:rPr>
          <w:t xml:space="preserve">month Provider </w:t>
        </w:r>
        <w:r w:rsidR="003E140A" w:rsidRPr="00DF385B">
          <w:rPr>
            <w:rFonts w:eastAsia="Times New Roman"/>
            <w:spacing w:val="-1"/>
            <w:sz w:val="24"/>
            <w:szCs w:val="24"/>
          </w:rPr>
          <w:t>shal</w:t>
        </w:r>
        <w:r w:rsidR="003E140A" w:rsidRPr="00DF385B">
          <w:rPr>
            <w:rFonts w:eastAsia="Times New Roman"/>
            <w:sz w:val="24"/>
            <w:szCs w:val="24"/>
          </w:rPr>
          <w:t>l</w:t>
        </w:r>
        <w:r w:rsidR="003E140A" w:rsidRPr="00DF385B">
          <w:rPr>
            <w:rFonts w:eastAsia="Times New Roman"/>
            <w:spacing w:val="-23"/>
            <w:sz w:val="24"/>
            <w:szCs w:val="24"/>
          </w:rPr>
          <w:t xml:space="preserve"> </w:t>
        </w:r>
        <w:r w:rsidR="003E140A" w:rsidRPr="00DF385B">
          <w:rPr>
            <w:rFonts w:eastAsia="Times New Roman"/>
            <w:sz w:val="24"/>
            <w:szCs w:val="24"/>
          </w:rPr>
          <w:t>s</w:t>
        </w:r>
        <w:r w:rsidR="003E140A" w:rsidRPr="00DF385B">
          <w:rPr>
            <w:rFonts w:eastAsia="Times New Roman"/>
            <w:spacing w:val="-1"/>
            <w:sz w:val="24"/>
            <w:szCs w:val="24"/>
          </w:rPr>
          <w:t>ubm</w:t>
        </w:r>
        <w:r w:rsidR="003E140A" w:rsidRPr="00DF385B">
          <w:rPr>
            <w:rFonts w:eastAsia="Times New Roman"/>
            <w:spacing w:val="1"/>
            <w:sz w:val="24"/>
            <w:szCs w:val="24"/>
          </w:rPr>
          <w:t>i</w:t>
        </w:r>
        <w:r w:rsidR="003E140A" w:rsidRPr="00DF385B">
          <w:rPr>
            <w:rFonts w:eastAsia="Times New Roman"/>
            <w:sz w:val="24"/>
            <w:szCs w:val="24"/>
          </w:rPr>
          <w:t>t</w:t>
        </w:r>
        <w:r w:rsidR="003E140A" w:rsidRPr="00DF385B">
          <w:rPr>
            <w:rFonts w:eastAsia="Times New Roman"/>
            <w:spacing w:val="-23"/>
            <w:sz w:val="24"/>
            <w:szCs w:val="24"/>
          </w:rPr>
          <w:t xml:space="preserve"> </w:t>
        </w:r>
        <w:r w:rsidR="003E140A" w:rsidRPr="00DF385B">
          <w:rPr>
            <w:rFonts w:eastAsia="Times New Roman"/>
            <w:spacing w:val="1"/>
            <w:sz w:val="24"/>
            <w:szCs w:val="24"/>
          </w:rPr>
          <w:t>t</w:t>
        </w:r>
        <w:r w:rsidR="003E140A" w:rsidRPr="00DF385B">
          <w:rPr>
            <w:rFonts w:eastAsia="Times New Roman"/>
            <w:sz w:val="24"/>
            <w:szCs w:val="24"/>
          </w:rPr>
          <w:t>o</w:t>
        </w:r>
        <w:r w:rsidR="003E140A" w:rsidRPr="00DF385B">
          <w:rPr>
            <w:rFonts w:eastAsia="Times New Roman"/>
            <w:spacing w:val="-24"/>
            <w:sz w:val="24"/>
            <w:szCs w:val="24"/>
          </w:rPr>
          <w:t xml:space="preserve"> </w:t>
        </w:r>
        <w:r w:rsidR="003E140A">
          <w:rPr>
            <w:rFonts w:eastAsia="Times New Roman"/>
            <w:spacing w:val="-1"/>
            <w:sz w:val="24"/>
            <w:szCs w:val="24"/>
          </w:rPr>
          <w:t>CWC</w:t>
        </w:r>
        <w:r w:rsidR="003E140A" w:rsidRPr="00DF385B">
          <w:rPr>
            <w:rFonts w:eastAsia="Times New Roman"/>
            <w:spacing w:val="-24"/>
            <w:sz w:val="24"/>
            <w:szCs w:val="24"/>
          </w:rPr>
          <w:t xml:space="preserve"> </w:t>
        </w:r>
        <w:r w:rsidR="003E140A" w:rsidRPr="00DF385B">
          <w:rPr>
            <w:rFonts w:eastAsia="Times New Roman"/>
            <w:sz w:val="24"/>
            <w:szCs w:val="24"/>
          </w:rPr>
          <w:t>a</w:t>
        </w:r>
        <w:r w:rsidR="003E140A" w:rsidRPr="00DF385B">
          <w:rPr>
            <w:rFonts w:eastAsia="Times New Roman"/>
            <w:spacing w:val="-24"/>
            <w:sz w:val="24"/>
            <w:szCs w:val="24"/>
          </w:rPr>
          <w:t xml:space="preserve"> </w:t>
        </w:r>
        <w:r w:rsidR="003E140A" w:rsidRPr="00DF385B">
          <w:rPr>
            <w:rFonts w:eastAsia="Times New Roman"/>
            <w:spacing w:val="-1"/>
            <w:sz w:val="24"/>
            <w:szCs w:val="24"/>
          </w:rPr>
          <w:t>d</w:t>
        </w:r>
        <w:r w:rsidR="003E140A" w:rsidRPr="00DF385B">
          <w:rPr>
            <w:rFonts w:eastAsia="Times New Roman"/>
            <w:sz w:val="24"/>
            <w:szCs w:val="24"/>
          </w:rPr>
          <w:t>e</w:t>
        </w:r>
        <w:r w:rsidR="003E140A" w:rsidRPr="00DF385B">
          <w:rPr>
            <w:rFonts w:eastAsia="Times New Roman"/>
            <w:spacing w:val="1"/>
            <w:sz w:val="24"/>
            <w:szCs w:val="24"/>
          </w:rPr>
          <w:t>t</w:t>
        </w:r>
        <w:r w:rsidR="003E140A" w:rsidRPr="00DF385B">
          <w:rPr>
            <w:rFonts w:eastAsia="Times New Roman"/>
            <w:sz w:val="24"/>
            <w:szCs w:val="24"/>
          </w:rPr>
          <w:t>a</w:t>
        </w:r>
        <w:r w:rsidR="003E140A" w:rsidRPr="00DF385B">
          <w:rPr>
            <w:rFonts w:eastAsia="Times New Roman"/>
            <w:spacing w:val="1"/>
            <w:sz w:val="24"/>
            <w:szCs w:val="24"/>
          </w:rPr>
          <w:t>il</w:t>
        </w:r>
        <w:r w:rsidR="003E140A" w:rsidRPr="00DF385B">
          <w:rPr>
            <w:rFonts w:eastAsia="Times New Roman"/>
            <w:sz w:val="24"/>
            <w:szCs w:val="24"/>
          </w:rPr>
          <w:t>ed invoice setting forth the Services perfor</w:t>
        </w:r>
        <w:r w:rsidR="003E140A" w:rsidRPr="00DF385B">
          <w:rPr>
            <w:rFonts w:eastAsia="Times New Roman"/>
            <w:spacing w:val="-2"/>
            <w:sz w:val="24"/>
            <w:szCs w:val="24"/>
          </w:rPr>
          <w:t>m</w:t>
        </w:r>
        <w:r w:rsidR="003E140A" w:rsidRPr="00DF385B">
          <w:rPr>
            <w:rFonts w:eastAsia="Times New Roman"/>
            <w:spacing w:val="1"/>
            <w:sz w:val="24"/>
            <w:szCs w:val="24"/>
          </w:rPr>
          <w:t>e</w:t>
        </w:r>
        <w:r w:rsidR="003E140A" w:rsidRPr="00DF385B">
          <w:rPr>
            <w:rFonts w:eastAsia="Times New Roman"/>
            <w:sz w:val="24"/>
            <w:szCs w:val="24"/>
          </w:rPr>
          <w:t>d du</w:t>
        </w:r>
        <w:r w:rsidR="003E140A" w:rsidRPr="00DF385B">
          <w:rPr>
            <w:rFonts w:eastAsia="Times New Roman"/>
            <w:spacing w:val="2"/>
            <w:sz w:val="24"/>
            <w:szCs w:val="24"/>
          </w:rPr>
          <w:t>ri</w:t>
        </w:r>
        <w:r w:rsidR="003E140A" w:rsidRPr="00DF385B">
          <w:rPr>
            <w:rFonts w:eastAsia="Times New Roman"/>
            <w:spacing w:val="1"/>
            <w:sz w:val="24"/>
            <w:szCs w:val="24"/>
          </w:rPr>
          <w:t>n</w:t>
        </w:r>
        <w:r w:rsidR="003E140A" w:rsidRPr="00DF385B">
          <w:rPr>
            <w:rFonts w:eastAsia="Times New Roman"/>
            <w:sz w:val="24"/>
            <w:szCs w:val="24"/>
          </w:rPr>
          <w:t>g the i</w:t>
        </w:r>
        <w:r w:rsidR="003E140A" w:rsidRPr="00DF385B">
          <w:rPr>
            <w:rFonts w:eastAsia="Times New Roman"/>
            <w:spacing w:val="-2"/>
            <w:sz w:val="24"/>
            <w:szCs w:val="24"/>
          </w:rPr>
          <w:t>mm</w:t>
        </w:r>
        <w:r w:rsidR="003E140A" w:rsidRPr="00DF385B">
          <w:rPr>
            <w:rFonts w:eastAsia="Times New Roman"/>
            <w:sz w:val="24"/>
            <w:szCs w:val="24"/>
          </w:rPr>
          <w:t xml:space="preserve">ediately preceding calendar </w:t>
        </w:r>
        <w:r w:rsidR="003E140A">
          <w:rPr>
            <w:rFonts w:eastAsia="Times New Roman"/>
            <w:sz w:val="24"/>
            <w:szCs w:val="24"/>
          </w:rPr>
          <w:t>month</w:t>
        </w:r>
        <w:r w:rsidR="003E140A" w:rsidRPr="00DF385B">
          <w:rPr>
            <w:rFonts w:eastAsia="Times New Roman"/>
            <w:sz w:val="24"/>
            <w:szCs w:val="24"/>
          </w:rPr>
          <w:t>, describing</w:t>
        </w:r>
        <w:r w:rsidR="003E140A" w:rsidRPr="00DF385B">
          <w:rPr>
            <w:rFonts w:eastAsia="Times New Roman"/>
            <w:spacing w:val="-9"/>
            <w:sz w:val="24"/>
            <w:szCs w:val="24"/>
          </w:rPr>
          <w:t xml:space="preserve"> </w:t>
        </w:r>
        <w:r w:rsidR="003E140A" w:rsidRPr="00DF385B">
          <w:rPr>
            <w:rFonts w:eastAsia="Times New Roman"/>
            <w:sz w:val="24"/>
            <w:szCs w:val="24"/>
          </w:rPr>
          <w:t>the</w:t>
        </w:r>
        <w:r w:rsidR="003E140A" w:rsidRPr="00DF385B">
          <w:rPr>
            <w:rFonts w:eastAsia="Times New Roman"/>
            <w:spacing w:val="-9"/>
            <w:sz w:val="24"/>
            <w:szCs w:val="24"/>
          </w:rPr>
          <w:t xml:space="preserve"> </w:t>
        </w:r>
        <w:r w:rsidR="003E140A" w:rsidRPr="00DF385B">
          <w:rPr>
            <w:rFonts w:eastAsia="Times New Roman"/>
            <w:sz w:val="24"/>
            <w:szCs w:val="24"/>
          </w:rPr>
          <w:t>Services</w:t>
        </w:r>
        <w:r w:rsidR="003E140A" w:rsidRPr="00DF385B">
          <w:rPr>
            <w:rFonts w:eastAsia="Times New Roman"/>
            <w:spacing w:val="-9"/>
            <w:sz w:val="24"/>
            <w:szCs w:val="24"/>
          </w:rPr>
          <w:t xml:space="preserve"> </w:t>
        </w:r>
        <w:r w:rsidR="003E140A" w:rsidRPr="00DF385B">
          <w:rPr>
            <w:rFonts w:eastAsia="Times New Roman"/>
            <w:sz w:val="24"/>
            <w:szCs w:val="24"/>
          </w:rPr>
          <w:t>rendered</w:t>
        </w:r>
        <w:r w:rsidR="003E140A" w:rsidRPr="00DF385B">
          <w:rPr>
            <w:rFonts w:eastAsia="Times New Roman"/>
            <w:spacing w:val="-9"/>
            <w:sz w:val="24"/>
            <w:szCs w:val="24"/>
          </w:rPr>
          <w:t xml:space="preserve"> </w:t>
        </w:r>
        <w:r w:rsidR="003E140A" w:rsidRPr="00DF385B">
          <w:rPr>
            <w:rFonts w:eastAsia="Times New Roman"/>
            <w:sz w:val="24"/>
            <w:szCs w:val="24"/>
          </w:rPr>
          <w:t>by</w:t>
        </w:r>
        <w:r w:rsidR="003E140A" w:rsidRPr="00DF385B">
          <w:rPr>
            <w:rFonts w:eastAsia="Times New Roman"/>
            <w:spacing w:val="-9"/>
            <w:sz w:val="24"/>
            <w:szCs w:val="24"/>
          </w:rPr>
          <w:t xml:space="preserve"> </w:t>
        </w:r>
        <w:r w:rsidR="003E140A">
          <w:rPr>
            <w:rFonts w:eastAsia="Times New Roman"/>
            <w:spacing w:val="-9"/>
            <w:sz w:val="24"/>
            <w:szCs w:val="24"/>
          </w:rPr>
          <w:t xml:space="preserve">type and </w:t>
        </w:r>
        <w:r w:rsidR="003E140A" w:rsidRPr="00DF385B">
          <w:rPr>
            <w:rFonts w:eastAsia="Times New Roman"/>
            <w:sz w:val="24"/>
            <w:szCs w:val="24"/>
          </w:rPr>
          <w:t>date</w:t>
        </w:r>
        <w:r w:rsidR="003E140A" w:rsidRPr="00DF385B">
          <w:rPr>
            <w:rFonts w:eastAsia="Times New Roman"/>
            <w:spacing w:val="-9"/>
            <w:sz w:val="24"/>
            <w:szCs w:val="24"/>
          </w:rPr>
          <w:t xml:space="preserve"> </w:t>
        </w:r>
        <w:r w:rsidR="003E140A" w:rsidRPr="00DF385B">
          <w:rPr>
            <w:rFonts w:eastAsia="Times New Roman"/>
            <w:sz w:val="24"/>
            <w:szCs w:val="24"/>
          </w:rPr>
          <w:t>and specifying the r</w:t>
        </w:r>
        <w:r w:rsidR="003E140A" w:rsidRPr="00DF385B">
          <w:rPr>
            <w:rFonts w:eastAsia="Times New Roman"/>
            <w:spacing w:val="1"/>
            <w:sz w:val="24"/>
            <w:szCs w:val="24"/>
          </w:rPr>
          <w:t>esu</w:t>
        </w:r>
        <w:r w:rsidR="003E140A" w:rsidRPr="00DF385B">
          <w:rPr>
            <w:rFonts w:eastAsia="Times New Roman"/>
            <w:spacing w:val="2"/>
            <w:sz w:val="24"/>
            <w:szCs w:val="24"/>
          </w:rPr>
          <w:t>lti</w:t>
        </w:r>
        <w:r w:rsidR="003E140A" w:rsidRPr="00DF385B">
          <w:rPr>
            <w:rFonts w:eastAsia="Times New Roman"/>
            <w:sz w:val="24"/>
            <w:szCs w:val="24"/>
          </w:rPr>
          <w:t xml:space="preserve">ng charges. </w:t>
        </w:r>
        <w:r w:rsidR="003E140A">
          <w:rPr>
            <w:rFonts w:eastAsia="Times New Roman"/>
            <w:sz w:val="24"/>
            <w:szCs w:val="24"/>
          </w:rPr>
          <w:t>Charges shall be in relation to the portion of the Services then completed</w:t>
        </w:r>
      </w:ins>
      <w:ins w:id="17" w:author="Shane Topham" w:date="2025-04-29T13:49:00Z" w16du:dateUtc="2025-04-29T19:49:00Z">
        <w:r w:rsidR="003E140A">
          <w:rPr>
            <w:rFonts w:eastAsia="Times New Roman"/>
            <w:sz w:val="24"/>
            <w:szCs w:val="24"/>
          </w:rPr>
          <w:t xml:space="preserve"> and cumulatively </w:t>
        </w:r>
      </w:ins>
      <w:ins w:id="18" w:author="Shane Topham" w:date="2025-04-29T13:51:00Z" w16du:dateUtc="2025-04-29T19:51:00Z">
        <w:r w:rsidR="003E140A">
          <w:rPr>
            <w:rFonts w:eastAsia="Times New Roman"/>
            <w:sz w:val="24"/>
            <w:szCs w:val="24"/>
          </w:rPr>
          <w:t xml:space="preserve">for the entire project </w:t>
        </w:r>
      </w:ins>
      <w:ins w:id="19" w:author="Shane Topham" w:date="2025-04-29T13:48:00Z" w16du:dateUtc="2025-04-29T19:48:00Z">
        <w:r w:rsidR="003E140A">
          <w:rPr>
            <w:rFonts w:eastAsia="Times New Roman"/>
            <w:sz w:val="24"/>
            <w:szCs w:val="24"/>
          </w:rPr>
          <w:t xml:space="preserve">shall not exceed the </w:t>
        </w:r>
      </w:ins>
      <w:ins w:id="20" w:author="Shane Topham" w:date="2025-04-29T13:49:00Z" w16du:dateUtc="2025-04-29T19:49:00Z">
        <w:r w:rsidR="003E140A">
          <w:rPr>
            <w:rFonts w:eastAsia="Times New Roman"/>
            <w:sz w:val="24"/>
            <w:szCs w:val="24"/>
          </w:rPr>
          <w:t xml:space="preserve">Base Fee plus any </w:t>
        </w:r>
      </w:ins>
      <w:proofErr w:type="gramStart"/>
      <w:ins w:id="21" w:author="Shane Topham" w:date="2025-04-29T13:50:00Z" w16du:dateUtc="2025-04-29T19:50:00Z">
        <w:r w:rsidR="003E140A">
          <w:rPr>
            <w:rFonts w:eastAsia="Times New Roman"/>
            <w:sz w:val="24"/>
            <w:szCs w:val="24"/>
          </w:rPr>
          <w:t>mutually-approved</w:t>
        </w:r>
        <w:proofErr w:type="gramEnd"/>
        <w:r w:rsidR="003E140A">
          <w:rPr>
            <w:rFonts w:eastAsia="Times New Roman"/>
            <w:sz w:val="24"/>
            <w:szCs w:val="24"/>
          </w:rPr>
          <w:t xml:space="preserve"> charges for additional related Services under Section 2</w:t>
        </w:r>
      </w:ins>
      <w:ins w:id="22" w:author="Shane Topham" w:date="2025-04-29T13:48:00Z" w16du:dateUtc="2025-04-29T19:48:00Z">
        <w:r w:rsidR="003E140A">
          <w:rPr>
            <w:rFonts w:eastAsia="Times New Roman"/>
            <w:sz w:val="24"/>
            <w:szCs w:val="24"/>
          </w:rPr>
          <w:t>. CWC</w:t>
        </w:r>
        <w:r w:rsidR="003E140A" w:rsidRPr="00DF385B">
          <w:rPr>
            <w:rFonts w:eastAsia="Times New Roman"/>
            <w:sz w:val="24"/>
            <w:szCs w:val="24"/>
          </w:rPr>
          <w:t xml:space="preserve"> shall pay (or provide a reasoned objection to) the a</w:t>
        </w:r>
        <w:r w:rsidR="003E140A" w:rsidRPr="00DF385B">
          <w:rPr>
            <w:rFonts w:eastAsia="Times New Roman"/>
            <w:spacing w:val="-2"/>
            <w:sz w:val="24"/>
            <w:szCs w:val="24"/>
          </w:rPr>
          <w:t>m</w:t>
        </w:r>
        <w:r w:rsidR="003E140A" w:rsidRPr="00DF385B">
          <w:rPr>
            <w:rFonts w:eastAsia="Times New Roman"/>
            <w:sz w:val="24"/>
            <w:szCs w:val="24"/>
          </w:rPr>
          <w:t>ount set for</w:t>
        </w:r>
        <w:r w:rsidR="003E140A" w:rsidRPr="00DF385B">
          <w:rPr>
            <w:rFonts w:eastAsia="Times New Roman"/>
            <w:spacing w:val="-1"/>
            <w:sz w:val="24"/>
            <w:szCs w:val="24"/>
          </w:rPr>
          <w:t>t</w:t>
        </w:r>
        <w:r w:rsidR="003E140A" w:rsidRPr="00DF385B">
          <w:rPr>
            <w:rFonts w:eastAsia="Times New Roman"/>
            <w:sz w:val="24"/>
            <w:szCs w:val="24"/>
          </w:rPr>
          <w:t>h</w:t>
        </w:r>
        <w:r w:rsidR="003E140A" w:rsidRPr="00DF385B">
          <w:rPr>
            <w:rFonts w:eastAsia="Times New Roman"/>
            <w:spacing w:val="1"/>
            <w:sz w:val="24"/>
            <w:szCs w:val="24"/>
          </w:rPr>
          <w:t xml:space="preserve"> </w:t>
        </w:r>
        <w:r w:rsidR="003E140A" w:rsidRPr="00DF385B">
          <w:rPr>
            <w:rFonts w:eastAsia="Times New Roman"/>
            <w:sz w:val="24"/>
            <w:szCs w:val="24"/>
          </w:rPr>
          <w:t>in</w:t>
        </w:r>
        <w:r w:rsidR="003E140A" w:rsidRPr="00DF385B">
          <w:rPr>
            <w:rFonts w:eastAsia="Times New Roman"/>
            <w:spacing w:val="1"/>
            <w:sz w:val="24"/>
            <w:szCs w:val="24"/>
          </w:rPr>
          <w:t xml:space="preserve"> </w:t>
        </w:r>
        <w:r w:rsidR="003E140A" w:rsidRPr="00DF385B">
          <w:rPr>
            <w:rFonts w:eastAsia="Times New Roman"/>
            <w:sz w:val="24"/>
            <w:szCs w:val="24"/>
          </w:rPr>
          <w:t>the</w:t>
        </w:r>
        <w:r w:rsidR="003E140A" w:rsidRPr="00DF385B">
          <w:rPr>
            <w:rFonts w:eastAsia="Times New Roman"/>
            <w:spacing w:val="1"/>
            <w:sz w:val="24"/>
            <w:szCs w:val="24"/>
          </w:rPr>
          <w:t xml:space="preserve"> </w:t>
        </w:r>
        <w:r w:rsidR="003E140A" w:rsidRPr="00DF385B">
          <w:rPr>
            <w:rFonts w:eastAsia="Times New Roman"/>
            <w:sz w:val="24"/>
            <w:szCs w:val="24"/>
          </w:rPr>
          <w:t>current</w:t>
        </w:r>
        <w:r w:rsidR="003E140A" w:rsidRPr="00DF385B">
          <w:rPr>
            <w:rFonts w:eastAsia="Times New Roman"/>
            <w:spacing w:val="1"/>
            <w:sz w:val="24"/>
            <w:szCs w:val="24"/>
          </w:rPr>
          <w:t xml:space="preserve"> </w:t>
        </w:r>
        <w:r w:rsidR="003E140A" w:rsidRPr="00DF385B">
          <w:rPr>
            <w:rFonts w:eastAsia="Times New Roman"/>
            <w:sz w:val="24"/>
            <w:szCs w:val="24"/>
          </w:rPr>
          <w:t>invoice</w:t>
        </w:r>
        <w:r w:rsidR="003E140A" w:rsidRPr="00DF385B">
          <w:rPr>
            <w:rFonts w:eastAsia="Times New Roman"/>
            <w:spacing w:val="2"/>
            <w:sz w:val="24"/>
            <w:szCs w:val="24"/>
          </w:rPr>
          <w:t xml:space="preserve"> </w:t>
        </w:r>
        <w:r w:rsidR="003E140A" w:rsidRPr="00DF385B">
          <w:rPr>
            <w:rFonts w:eastAsia="Times New Roman"/>
            <w:sz w:val="24"/>
            <w:szCs w:val="24"/>
          </w:rPr>
          <w:t>w</w:t>
        </w:r>
        <w:r w:rsidR="003E140A" w:rsidRPr="00DF385B">
          <w:rPr>
            <w:rFonts w:eastAsia="Times New Roman"/>
            <w:spacing w:val="2"/>
            <w:sz w:val="24"/>
            <w:szCs w:val="24"/>
          </w:rPr>
          <w:t>it</w:t>
        </w:r>
        <w:r w:rsidR="003E140A" w:rsidRPr="00DF385B">
          <w:rPr>
            <w:rFonts w:eastAsia="Times New Roman"/>
            <w:spacing w:val="1"/>
            <w:sz w:val="24"/>
            <w:szCs w:val="24"/>
          </w:rPr>
          <w:t>h</w:t>
        </w:r>
        <w:r w:rsidR="003E140A" w:rsidRPr="00DF385B">
          <w:rPr>
            <w:rFonts w:eastAsia="Times New Roman"/>
            <w:spacing w:val="2"/>
            <w:sz w:val="24"/>
            <w:szCs w:val="24"/>
          </w:rPr>
          <w:t>i</w:t>
        </w:r>
        <w:r w:rsidR="003E140A" w:rsidRPr="00DF385B">
          <w:rPr>
            <w:rFonts w:eastAsia="Times New Roman"/>
            <w:sz w:val="24"/>
            <w:szCs w:val="24"/>
          </w:rPr>
          <w:t>n</w:t>
        </w:r>
        <w:r w:rsidR="003E140A" w:rsidRPr="00DF385B">
          <w:rPr>
            <w:rFonts w:eastAsia="Times New Roman"/>
            <w:spacing w:val="1"/>
            <w:sz w:val="24"/>
            <w:szCs w:val="24"/>
          </w:rPr>
          <w:t xml:space="preserve"> </w:t>
        </w:r>
      </w:ins>
      <w:ins w:id="23" w:author="Shane Topham" w:date="2025-04-29T13:50:00Z" w16du:dateUtc="2025-04-29T19:50:00Z">
        <w:r w:rsidR="003E140A">
          <w:rPr>
            <w:rFonts w:eastAsia="Times New Roman"/>
            <w:spacing w:val="1"/>
            <w:sz w:val="24"/>
            <w:szCs w:val="24"/>
          </w:rPr>
          <w:t>2</w:t>
        </w:r>
      </w:ins>
      <w:ins w:id="24" w:author="Shane Topham" w:date="2025-04-29T13:48:00Z" w16du:dateUtc="2025-04-29T19:48:00Z">
        <w:r w:rsidR="003E140A" w:rsidRPr="00DF385B">
          <w:rPr>
            <w:rFonts w:eastAsia="Times New Roman"/>
            <w:sz w:val="24"/>
            <w:szCs w:val="24"/>
          </w:rPr>
          <w:t>0</w:t>
        </w:r>
        <w:r w:rsidR="003E140A" w:rsidRPr="00DF385B">
          <w:rPr>
            <w:rFonts w:eastAsia="Times New Roman"/>
            <w:spacing w:val="1"/>
            <w:sz w:val="24"/>
            <w:szCs w:val="24"/>
          </w:rPr>
          <w:t xml:space="preserve"> </w:t>
        </w:r>
        <w:r w:rsidR="003E140A" w:rsidRPr="00DF385B">
          <w:rPr>
            <w:rFonts w:eastAsia="Times New Roman"/>
            <w:sz w:val="24"/>
            <w:szCs w:val="24"/>
          </w:rPr>
          <w:t>days</w:t>
        </w:r>
        <w:r w:rsidR="003E140A" w:rsidRPr="00DF385B">
          <w:rPr>
            <w:rFonts w:eastAsia="Times New Roman"/>
            <w:spacing w:val="1"/>
            <w:sz w:val="24"/>
            <w:szCs w:val="24"/>
          </w:rPr>
          <w:t xml:space="preserve"> </w:t>
        </w:r>
        <w:r w:rsidR="003E140A" w:rsidRPr="00DF385B">
          <w:rPr>
            <w:rFonts w:eastAsia="Times New Roman"/>
            <w:sz w:val="24"/>
            <w:szCs w:val="24"/>
          </w:rPr>
          <w:t>after receipt.</w:t>
        </w:r>
      </w:ins>
      <w:del w:id="25" w:author="Shane Topham" w:date="2025-04-29T13:46:00Z" w16du:dateUtc="2025-04-29T19:46:00Z">
        <w:r w:rsidR="00B11050" w:rsidDel="003E140A">
          <w:rPr>
            <w:sz w:val="24"/>
            <w:szCs w:val="24"/>
          </w:rPr>
          <w:delText xml:space="preserve">Upon completion of the Services, </w:delText>
        </w:r>
      </w:del>
      <w:del w:id="26" w:author="Shane Topham" w:date="2025-04-29T13:48:00Z" w16du:dateUtc="2025-04-29T19:48:00Z">
        <w:r w:rsidR="00094374" w:rsidDel="003E140A">
          <w:rPr>
            <w:sz w:val="24"/>
            <w:szCs w:val="24"/>
          </w:rPr>
          <w:delText>Provider</w:delText>
        </w:r>
        <w:r w:rsidRPr="00EF663B" w:rsidDel="003E140A">
          <w:rPr>
            <w:sz w:val="24"/>
            <w:szCs w:val="24"/>
          </w:rPr>
          <w:delText xml:space="preserve"> shall submit </w:delText>
        </w:r>
      </w:del>
      <w:del w:id="27" w:author="Shane Topham" w:date="2025-04-29T13:46:00Z" w16du:dateUtc="2025-04-29T19:46:00Z">
        <w:r w:rsidRPr="00EF663B" w:rsidDel="003E140A">
          <w:rPr>
            <w:sz w:val="24"/>
            <w:szCs w:val="24"/>
          </w:rPr>
          <w:delText xml:space="preserve">a </w:delText>
        </w:r>
      </w:del>
      <w:del w:id="28" w:author="Shane Topham" w:date="2025-04-29T13:48:00Z" w16du:dateUtc="2025-04-29T19:48:00Z">
        <w:r w:rsidRPr="00EF663B" w:rsidDel="003E140A">
          <w:rPr>
            <w:sz w:val="24"/>
            <w:szCs w:val="24"/>
          </w:rPr>
          <w:delText xml:space="preserve">detailed invoice </w:delText>
        </w:r>
        <w:r w:rsidR="00B11050" w:rsidDel="003E140A">
          <w:rPr>
            <w:sz w:val="24"/>
            <w:szCs w:val="24"/>
          </w:rPr>
          <w:delText xml:space="preserve">to </w:delText>
        </w:r>
        <w:r w:rsidR="006736AB" w:rsidDel="003E140A">
          <w:rPr>
            <w:sz w:val="24"/>
            <w:szCs w:val="24"/>
          </w:rPr>
          <w:delText>CWC</w:delText>
        </w:r>
        <w:r w:rsidR="00B11050" w:rsidDel="003E140A">
          <w:rPr>
            <w:sz w:val="24"/>
            <w:szCs w:val="24"/>
          </w:rPr>
          <w:delText xml:space="preserve"> </w:delText>
        </w:r>
        <w:r w:rsidRPr="00EF663B" w:rsidDel="003E140A">
          <w:rPr>
            <w:sz w:val="24"/>
            <w:szCs w:val="24"/>
          </w:rPr>
          <w:delText xml:space="preserve">setting forth the Services performed. </w:delText>
        </w:r>
        <w:r w:rsidR="006736AB" w:rsidDel="003E140A">
          <w:rPr>
            <w:sz w:val="24"/>
            <w:szCs w:val="24"/>
          </w:rPr>
          <w:delText>CWC</w:delText>
        </w:r>
        <w:r w:rsidRPr="00EF663B" w:rsidDel="003E140A">
          <w:rPr>
            <w:sz w:val="24"/>
            <w:szCs w:val="24"/>
          </w:rPr>
          <w:delText xml:space="preserve"> shall pay (or provide a reasoned objection to) the amount set forth in the invoice within 30 days after receipt.</w:delText>
        </w:r>
      </w:del>
      <w:r w:rsidRPr="00EF663B">
        <w:rPr>
          <w:sz w:val="24"/>
          <w:szCs w:val="24"/>
        </w:rPr>
        <w:t xml:space="preserve"> </w:t>
      </w:r>
    </w:p>
    <w:p w14:paraId="034B60F7" w14:textId="77777777" w:rsidR="00EF663B" w:rsidRPr="00EF663B" w:rsidRDefault="00EF663B" w:rsidP="00EF663B">
      <w:pPr>
        <w:jc w:val="both"/>
        <w:rPr>
          <w:sz w:val="24"/>
          <w:szCs w:val="24"/>
        </w:rPr>
      </w:pPr>
      <w:r w:rsidRPr="00EF663B">
        <w:rPr>
          <w:sz w:val="24"/>
          <w:szCs w:val="24"/>
        </w:rPr>
        <w:tab/>
      </w:r>
    </w:p>
    <w:p w14:paraId="7DD398ED"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5.</w:t>
      </w:r>
      <w:r w:rsidRPr="00EF663B">
        <w:rPr>
          <w:sz w:val="24"/>
          <w:szCs w:val="24"/>
        </w:rPr>
        <w:tab/>
      </w:r>
      <w:r w:rsidRPr="00EF663B">
        <w:rPr>
          <w:b/>
          <w:bCs/>
          <w:sz w:val="24"/>
          <w:szCs w:val="24"/>
          <w:u w:val="single"/>
        </w:rPr>
        <w:t>Services Performed in a Professional, Reasonable Manner</w:t>
      </w:r>
      <w:r w:rsidRPr="00EF663B">
        <w:rPr>
          <w:sz w:val="24"/>
          <w:szCs w:val="24"/>
        </w:rPr>
        <w:t xml:space="preserve">. </w:t>
      </w:r>
      <w:r w:rsidR="00094374">
        <w:rPr>
          <w:sz w:val="24"/>
          <w:szCs w:val="24"/>
        </w:rPr>
        <w:t>Provider</w:t>
      </w:r>
      <w:r w:rsidRPr="00EF663B">
        <w:rPr>
          <w:sz w:val="24"/>
          <w:szCs w:val="24"/>
        </w:rPr>
        <w:t xml:space="preserve"> shall perform the Services in a professional, reasonable, responsive manner in compliance with the </w:t>
      </w:r>
      <w:r w:rsidR="00B26D03">
        <w:rPr>
          <w:sz w:val="24"/>
          <w:szCs w:val="24"/>
        </w:rPr>
        <w:lastRenderedPageBreak/>
        <w:t>Proposal</w:t>
      </w:r>
      <w:r w:rsidRPr="00EF663B">
        <w:rPr>
          <w:sz w:val="24"/>
          <w:szCs w:val="24"/>
        </w:rPr>
        <w:t xml:space="preserve">, all laws, and all applicable standards of performance. Subject to the foregoing, the exact nature of how the Services </w:t>
      </w:r>
      <w:proofErr w:type="gramStart"/>
      <w:r w:rsidRPr="00EF663B">
        <w:rPr>
          <w:sz w:val="24"/>
          <w:szCs w:val="24"/>
        </w:rPr>
        <w:t>are</w:t>
      </w:r>
      <w:proofErr w:type="gramEnd"/>
      <w:r w:rsidRPr="00EF663B">
        <w:rPr>
          <w:sz w:val="24"/>
          <w:szCs w:val="24"/>
        </w:rPr>
        <w:t xml:space="preserve"> to be performed and other matters incidental to providing the Services shall remain with </w:t>
      </w:r>
      <w:r w:rsidR="00094374">
        <w:rPr>
          <w:sz w:val="24"/>
          <w:szCs w:val="24"/>
        </w:rPr>
        <w:t>Provider</w:t>
      </w:r>
      <w:r w:rsidRPr="00EF663B">
        <w:rPr>
          <w:sz w:val="24"/>
          <w:szCs w:val="24"/>
        </w:rPr>
        <w:t>.</w:t>
      </w:r>
    </w:p>
    <w:p w14:paraId="399EBAF4" w14:textId="77777777" w:rsidR="00EF663B" w:rsidRPr="00EF663B" w:rsidRDefault="00EF663B" w:rsidP="00EF663B">
      <w:pPr>
        <w:jc w:val="both"/>
        <w:rPr>
          <w:sz w:val="24"/>
          <w:szCs w:val="24"/>
        </w:rPr>
      </w:pPr>
    </w:p>
    <w:p w14:paraId="197700FA"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6.</w:t>
      </w:r>
      <w:r w:rsidRPr="00EF663B">
        <w:rPr>
          <w:sz w:val="24"/>
          <w:szCs w:val="24"/>
        </w:rPr>
        <w:tab/>
      </w:r>
      <w:r w:rsidRPr="00EF663B">
        <w:rPr>
          <w:b/>
          <w:bCs/>
          <w:sz w:val="24"/>
          <w:szCs w:val="24"/>
          <w:u w:val="single"/>
        </w:rPr>
        <w:t>Personnel, Equipment and Facilities</w:t>
      </w:r>
      <w:r w:rsidRPr="00EF663B">
        <w:rPr>
          <w:sz w:val="24"/>
          <w:szCs w:val="24"/>
        </w:rPr>
        <w:t xml:space="preserve">. Except as otherwise specified in this Agreement, </w:t>
      </w:r>
      <w:r w:rsidR="00094374">
        <w:rPr>
          <w:sz w:val="24"/>
          <w:szCs w:val="24"/>
        </w:rPr>
        <w:t>Provider</w:t>
      </w:r>
      <w:r w:rsidRPr="00EF663B">
        <w:rPr>
          <w:sz w:val="24"/>
          <w:szCs w:val="24"/>
        </w:rPr>
        <w:t xml:space="preserve"> shall at its sole cost furnish all supervision, personnel, labor, equipment, materials, supplies, office space, communication facilities, vehicles for transportation and identification cards, and shall obtain all licenses and permits, necessary or incidental to performing </w:t>
      </w:r>
      <w:proofErr w:type="gramStart"/>
      <w:r w:rsidRPr="00EF663B">
        <w:rPr>
          <w:sz w:val="24"/>
          <w:szCs w:val="24"/>
        </w:rPr>
        <w:t>any and all</w:t>
      </w:r>
      <w:proofErr w:type="gramEnd"/>
      <w:r w:rsidRPr="00EF663B">
        <w:rPr>
          <w:sz w:val="24"/>
          <w:szCs w:val="24"/>
        </w:rPr>
        <w:t xml:space="preserve"> of the Services. </w:t>
      </w:r>
      <w:r w:rsidR="00094374">
        <w:rPr>
          <w:sz w:val="24"/>
          <w:szCs w:val="24"/>
        </w:rPr>
        <w:t>Provider</w:t>
      </w:r>
      <w:r w:rsidRPr="00EF663B">
        <w:rPr>
          <w:sz w:val="24"/>
          <w:szCs w:val="24"/>
        </w:rPr>
        <w:t xml:space="preserve"> shall not use </w:t>
      </w:r>
      <w:r w:rsidR="006736AB">
        <w:rPr>
          <w:sz w:val="24"/>
          <w:szCs w:val="24"/>
        </w:rPr>
        <w:t>CWC</w:t>
      </w:r>
      <w:r w:rsidRPr="00EF663B">
        <w:rPr>
          <w:sz w:val="24"/>
          <w:szCs w:val="24"/>
        </w:rPr>
        <w:t xml:space="preserve"> staff </w:t>
      </w:r>
      <w:proofErr w:type="gramStart"/>
      <w:r w:rsidRPr="00EF663B">
        <w:rPr>
          <w:sz w:val="24"/>
          <w:szCs w:val="24"/>
        </w:rPr>
        <w:t>as a means to</w:t>
      </w:r>
      <w:proofErr w:type="gramEnd"/>
      <w:r w:rsidRPr="00EF663B">
        <w:rPr>
          <w:sz w:val="24"/>
          <w:szCs w:val="24"/>
        </w:rPr>
        <w:t xml:space="preserve"> perform the Services in lieu of using </w:t>
      </w:r>
      <w:r w:rsidR="00094374">
        <w:rPr>
          <w:sz w:val="24"/>
          <w:szCs w:val="24"/>
        </w:rPr>
        <w:t>Provider</w:t>
      </w:r>
      <w:r w:rsidRPr="00EF663B">
        <w:rPr>
          <w:sz w:val="24"/>
          <w:szCs w:val="24"/>
        </w:rPr>
        <w:t xml:space="preserve">’s own staff, nor shall </w:t>
      </w:r>
      <w:r w:rsidR="00094374">
        <w:rPr>
          <w:sz w:val="24"/>
          <w:szCs w:val="24"/>
        </w:rPr>
        <w:t>Provider</w:t>
      </w:r>
      <w:r w:rsidRPr="00EF663B">
        <w:rPr>
          <w:sz w:val="24"/>
          <w:szCs w:val="24"/>
        </w:rPr>
        <w:t xml:space="preserve"> perform any of the Services on </w:t>
      </w:r>
      <w:r w:rsidR="006736AB">
        <w:rPr>
          <w:sz w:val="24"/>
          <w:szCs w:val="24"/>
        </w:rPr>
        <w:t>CWC</w:t>
      </w:r>
      <w:r w:rsidRPr="00EF663B">
        <w:rPr>
          <w:sz w:val="24"/>
          <w:szCs w:val="24"/>
        </w:rPr>
        <w:t xml:space="preserve">’s premises or utilizing any </w:t>
      </w:r>
      <w:r w:rsidR="006736AB">
        <w:rPr>
          <w:sz w:val="24"/>
          <w:szCs w:val="24"/>
        </w:rPr>
        <w:t>CWC</w:t>
      </w:r>
      <w:r w:rsidRPr="00EF663B">
        <w:rPr>
          <w:sz w:val="24"/>
          <w:szCs w:val="24"/>
        </w:rPr>
        <w:t xml:space="preserve"> equipment or supplies</w:t>
      </w:r>
      <w:r w:rsidR="00C34724">
        <w:rPr>
          <w:sz w:val="24"/>
          <w:szCs w:val="24"/>
        </w:rPr>
        <w:t xml:space="preserve">; provided, however, that CWC shall endeavor to provide to </w:t>
      </w:r>
      <w:r w:rsidR="00094374">
        <w:rPr>
          <w:sz w:val="24"/>
          <w:szCs w:val="24"/>
        </w:rPr>
        <w:t>Provider</w:t>
      </w:r>
      <w:r w:rsidR="00C34724">
        <w:rPr>
          <w:sz w:val="24"/>
          <w:szCs w:val="24"/>
        </w:rPr>
        <w:t xml:space="preserve"> </w:t>
      </w:r>
      <w:r w:rsidR="00CA5282">
        <w:rPr>
          <w:sz w:val="24"/>
          <w:szCs w:val="24"/>
        </w:rPr>
        <w:t xml:space="preserve">any </w:t>
      </w:r>
      <w:r w:rsidR="00C34724">
        <w:rPr>
          <w:sz w:val="24"/>
          <w:szCs w:val="24"/>
        </w:rPr>
        <w:t xml:space="preserve">support </w:t>
      </w:r>
      <w:r w:rsidR="00CA5282">
        <w:rPr>
          <w:sz w:val="24"/>
          <w:szCs w:val="24"/>
        </w:rPr>
        <w:t xml:space="preserve">specified in </w:t>
      </w:r>
      <w:r w:rsidR="00C34724">
        <w:rPr>
          <w:sz w:val="24"/>
          <w:szCs w:val="24"/>
        </w:rPr>
        <w:t>the Proposal</w:t>
      </w:r>
      <w:r w:rsidRPr="00EF663B">
        <w:rPr>
          <w:sz w:val="24"/>
          <w:szCs w:val="24"/>
        </w:rPr>
        <w:t>.</w:t>
      </w:r>
    </w:p>
    <w:p w14:paraId="056D449A" w14:textId="77777777" w:rsidR="00EF663B" w:rsidRPr="00EF663B" w:rsidRDefault="00EF663B" w:rsidP="00EF663B">
      <w:pPr>
        <w:jc w:val="both"/>
        <w:rPr>
          <w:sz w:val="24"/>
          <w:szCs w:val="24"/>
        </w:rPr>
      </w:pPr>
    </w:p>
    <w:p w14:paraId="4BED69E3" w14:textId="32E0B79B"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7.</w:t>
      </w:r>
      <w:r w:rsidRPr="00EF663B">
        <w:rPr>
          <w:i/>
          <w:iCs/>
          <w:sz w:val="24"/>
          <w:szCs w:val="24"/>
        </w:rPr>
        <w:tab/>
      </w:r>
      <w:r w:rsidRPr="00EF663B">
        <w:rPr>
          <w:b/>
          <w:bCs/>
          <w:sz w:val="24"/>
          <w:szCs w:val="24"/>
          <w:u w:val="single"/>
        </w:rPr>
        <w:t>Term</w:t>
      </w:r>
      <w:r w:rsidRPr="00EF663B">
        <w:rPr>
          <w:i/>
          <w:iCs/>
          <w:sz w:val="24"/>
          <w:szCs w:val="24"/>
        </w:rPr>
        <w:t>.</w:t>
      </w:r>
      <w:r w:rsidRPr="00EF663B">
        <w:rPr>
          <w:sz w:val="24"/>
          <w:szCs w:val="24"/>
        </w:rPr>
        <w:t xml:space="preserve"> This Agreement shall be effective on the date hereof. This Agreement shall terminate no later than 30 June 20</w:t>
      </w:r>
      <w:r w:rsidR="00464F5F">
        <w:rPr>
          <w:sz w:val="24"/>
          <w:szCs w:val="24"/>
        </w:rPr>
        <w:t>2</w:t>
      </w:r>
      <w:r w:rsidR="00891AE2">
        <w:rPr>
          <w:sz w:val="24"/>
          <w:szCs w:val="24"/>
        </w:rPr>
        <w:t>6</w:t>
      </w:r>
      <w:r w:rsidR="006A57C4">
        <w:rPr>
          <w:sz w:val="24"/>
          <w:szCs w:val="24"/>
        </w:rPr>
        <w:t xml:space="preserve"> or such later date as </w:t>
      </w:r>
      <w:r w:rsidR="006736AB">
        <w:rPr>
          <w:sz w:val="24"/>
          <w:szCs w:val="24"/>
        </w:rPr>
        <w:t>CWC</w:t>
      </w:r>
      <w:r w:rsidR="001F1236">
        <w:rPr>
          <w:sz w:val="24"/>
          <w:szCs w:val="24"/>
        </w:rPr>
        <w:t xml:space="preserve"> </w:t>
      </w:r>
      <w:r w:rsidR="002D681B">
        <w:rPr>
          <w:sz w:val="24"/>
          <w:szCs w:val="24"/>
        </w:rPr>
        <w:t xml:space="preserve">reasonably </w:t>
      </w:r>
      <w:r w:rsidR="001F1236">
        <w:rPr>
          <w:sz w:val="24"/>
          <w:szCs w:val="24"/>
        </w:rPr>
        <w:t>may designate</w:t>
      </w:r>
      <w:r w:rsidRPr="00EF663B">
        <w:rPr>
          <w:sz w:val="24"/>
          <w:szCs w:val="24"/>
        </w:rPr>
        <w:t>.</w:t>
      </w:r>
    </w:p>
    <w:p w14:paraId="6E040E2A" w14:textId="77777777" w:rsidR="00EF663B" w:rsidRPr="00EF663B" w:rsidRDefault="00EF663B" w:rsidP="00EF663B">
      <w:pPr>
        <w:jc w:val="both"/>
        <w:rPr>
          <w:sz w:val="24"/>
          <w:szCs w:val="24"/>
        </w:rPr>
      </w:pPr>
    </w:p>
    <w:p w14:paraId="2CA06642" w14:textId="0C57619D"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8.</w:t>
      </w:r>
      <w:r w:rsidRPr="00EF663B">
        <w:rPr>
          <w:i/>
          <w:iCs/>
          <w:sz w:val="24"/>
          <w:szCs w:val="24"/>
        </w:rPr>
        <w:tab/>
      </w:r>
      <w:r w:rsidRPr="00EF663B">
        <w:rPr>
          <w:b/>
          <w:bCs/>
          <w:sz w:val="24"/>
          <w:szCs w:val="24"/>
          <w:u w:val="single"/>
        </w:rPr>
        <w:t>Assignment and Delegation</w:t>
      </w:r>
      <w:r w:rsidRPr="00EF663B">
        <w:rPr>
          <w:i/>
          <w:iCs/>
          <w:sz w:val="24"/>
          <w:szCs w:val="24"/>
        </w:rPr>
        <w:t>.</w:t>
      </w:r>
      <w:r w:rsidRPr="00EF663B">
        <w:rPr>
          <w:sz w:val="24"/>
          <w:szCs w:val="24"/>
        </w:rPr>
        <w:t xml:space="preserve"> If </w:t>
      </w:r>
      <w:r w:rsidR="00094374">
        <w:rPr>
          <w:sz w:val="24"/>
          <w:szCs w:val="24"/>
        </w:rPr>
        <w:t>Provider</w:t>
      </w:r>
      <w:r w:rsidRPr="00EF663B">
        <w:rPr>
          <w:sz w:val="24"/>
          <w:szCs w:val="24"/>
        </w:rPr>
        <w:t xml:space="preserve"> chooses to subcontract to one or more third parties any part(s) of the Services, such subcontract shall be at </w:t>
      </w:r>
      <w:r w:rsidR="00094374">
        <w:rPr>
          <w:sz w:val="24"/>
          <w:szCs w:val="24"/>
        </w:rPr>
        <w:t>Provider</w:t>
      </w:r>
      <w:r w:rsidRPr="00EF663B">
        <w:rPr>
          <w:sz w:val="24"/>
          <w:szCs w:val="24"/>
        </w:rPr>
        <w:t xml:space="preserve">’s own risk, and </w:t>
      </w:r>
      <w:r w:rsidR="00094374">
        <w:rPr>
          <w:sz w:val="24"/>
          <w:szCs w:val="24"/>
        </w:rPr>
        <w:t>Provider</w:t>
      </w:r>
      <w:r w:rsidRPr="00EF663B">
        <w:rPr>
          <w:sz w:val="24"/>
          <w:szCs w:val="24"/>
        </w:rPr>
        <w:t xml:space="preserve"> shall remain fully responsible for the full, timely and proper performance of all the Services.</w:t>
      </w:r>
    </w:p>
    <w:p w14:paraId="207FB557" w14:textId="77777777" w:rsidR="00EF663B" w:rsidRPr="00EF663B" w:rsidRDefault="00EF663B" w:rsidP="00EF663B">
      <w:pPr>
        <w:jc w:val="both"/>
        <w:rPr>
          <w:sz w:val="24"/>
          <w:szCs w:val="24"/>
        </w:rPr>
      </w:pPr>
    </w:p>
    <w:p w14:paraId="5E5C8965"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9.</w:t>
      </w:r>
      <w:r w:rsidRPr="00EF663B">
        <w:rPr>
          <w:b/>
          <w:bCs/>
          <w:i/>
          <w:iCs/>
          <w:sz w:val="24"/>
          <w:szCs w:val="24"/>
        </w:rPr>
        <w:tab/>
      </w:r>
      <w:r w:rsidRPr="00EF663B">
        <w:rPr>
          <w:b/>
          <w:bCs/>
          <w:sz w:val="24"/>
          <w:szCs w:val="24"/>
          <w:u w:val="single"/>
        </w:rPr>
        <w:t xml:space="preserve">Independent </w:t>
      </w:r>
      <w:r w:rsidR="00CA2FFB">
        <w:rPr>
          <w:b/>
          <w:bCs/>
          <w:sz w:val="24"/>
          <w:szCs w:val="24"/>
          <w:u w:val="single"/>
        </w:rPr>
        <w:t>Contractor</w:t>
      </w:r>
      <w:r w:rsidRPr="00EF663B">
        <w:rPr>
          <w:b/>
          <w:bCs/>
          <w:sz w:val="24"/>
          <w:szCs w:val="24"/>
          <w:u w:val="single"/>
        </w:rPr>
        <w:t xml:space="preserve"> Status</w:t>
      </w:r>
      <w:r w:rsidRPr="00EF663B">
        <w:rPr>
          <w:b/>
          <w:bCs/>
          <w:sz w:val="24"/>
          <w:szCs w:val="24"/>
        </w:rPr>
        <w:t xml:space="preserve">. </w:t>
      </w:r>
      <w:r w:rsidR="00094374">
        <w:rPr>
          <w:sz w:val="24"/>
          <w:szCs w:val="24"/>
        </w:rPr>
        <w:t>Provider</w:t>
      </w:r>
      <w:r w:rsidRPr="00EF663B">
        <w:rPr>
          <w:sz w:val="24"/>
          <w:szCs w:val="24"/>
        </w:rPr>
        <w:t xml:space="preserve"> shall perform the Services as an independent </w:t>
      </w:r>
      <w:r w:rsidR="00CA2FFB">
        <w:rPr>
          <w:sz w:val="24"/>
          <w:szCs w:val="24"/>
        </w:rPr>
        <w:t>contractor</w:t>
      </w:r>
      <w:r w:rsidRPr="00EF663B">
        <w:rPr>
          <w:sz w:val="24"/>
          <w:szCs w:val="24"/>
        </w:rPr>
        <w:t xml:space="preserve">, and all </w:t>
      </w:r>
      <w:proofErr w:type="gramStart"/>
      <w:r w:rsidRPr="00EF663B">
        <w:rPr>
          <w:sz w:val="24"/>
          <w:szCs w:val="24"/>
        </w:rPr>
        <w:t>persons</w:t>
      </w:r>
      <w:proofErr w:type="gramEnd"/>
      <w:r w:rsidRPr="00EF663B">
        <w:rPr>
          <w:sz w:val="24"/>
          <w:szCs w:val="24"/>
        </w:rPr>
        <w:t xml:space="preserve"> employed by </w:t>
      </w:r>
      <w:r w:rsidR="00094374">
        <w:rPr>
          <w:sz w:val="24"/>
          <w:szCs w:val="24"/>
        </w:rPr>
        <w:t>Provider</w:t>
      </w:r>
      <w:r w:rsidRPr="00EF663B">
        <w:rPr>
          <w:sz w:val="24"/>
          <w:szCs w:val="24"/>
        </w:rPr>
        <w:t xml:space="preserve"> in connection herewith shall be employees or independent </w:t>
      </w:r>
      <w:r w:rsidR="00CA2FFB">
        <w:rPr>
          <w:sz w:val="24"/>
          <w:szCs w:val="24"/>
        </w:rPr>
        <w:t>contractors</w:t>
      </w:r>
      <w:r w:rsidRPr="00EF663B">
        <w:rPr>
          <w:sz w:val="24"/>
          <w:szCs w:val="24"/>
        </w:rPr>
        <w:t xml:space="preserve"> of </w:t>
      </w:r>
      <w:r w:rsidR="00094374">
        <w:rPr>
          <w:sz w:val="24"/>
          <w:szCs w:val="24"/>
        </w:rPr>
        <w:t>Provider</w:t>
      </w:r>
      <w:r w:rsidRPr="00EF663B">
        <w:rPr>
          <w:sz w:val="24"/>
          <w:szCs w:val="24"/>
        </w:rPr>
        <w:t xml:space="preserve"> and not employees of </w:t>
      </w:r>
      <w:r w:rsidR="006736AB">
        <w:rPr>
          <w:sz w:val="24"/>
          <w:szCs w:val="24"/>
        </w:rPr>
        <w:t>CWC</w:t>
      </w:r>
      <w:r w:rsidRPr="00EF663B">
        <w:rPr>
          <w:sz w:val="24"/>
          <w:szCs w:val="24"/>
        </w:rPr>
        <w:t xml:space="preserve"> in any respect.</w:t>
      </w:r>
      <w:bookmarkStart w:id="29" w:name="EMPLOYMENT_STATUS"/>
      <w:bookmarkEnd w:id="29"/>
    </w:p>
    <w:p w14:paraId="1F0FC9C6" w14:textId="77777777" w:rsidR="00EF663B" w:rsidRPr="00EF663B" w:rsidRDefault="00EF663B" w:rsidP="00EF663B">
      <w:pPr>
        <w:jc w:val="both"/>
        <w:rPr>
          <w:sz w:val="24"/>
          <w:szCs w:val="24"/>
        </w:rPr>
      </w:pPr>
    </w:p>
    <w:p w14:paraId="3BBC81DA" w14:textId="77777777" w:rsidR="00EF663B" w:rsidRPr="00EF663B" w:rsidRDefault="00EF663B" w:rsidP="00EF663B">
      <w:pPr>
        <w:jc w:val="both"/>
        <w:rPr>
          <w:sz w:val="24"/>
          <w:szCs w:val="24"/>
        </w:rPr>
      </w:pPr>
      <w:r w:rsidRPr="00EF663B">
        <w:rPr>
          <w:sz w:val="24"/>
          <w:szCs w:val="24"/>
        </w:rPr>
        <w:tab/>
      </w:r>
      <w:r w:rsidRPr="00EF663B">
        <w:rPr>
          <w:sz w:val="24"/>
          <w:szCs w:val="24"/>
        </w:rPr>
        <w:tab/>
        <w:t>(a)</w:t>
      </w:r>
      <w:r w:rsidRPr="00EF663B">
        <w:rPr>
          <w:i/>
          <w:iCs/>
          <w:sz w:val="24"/>
          <w:szCs w:val="24"/>
        </w:rPr>
        <w:tab/>
      </w:r>
      <w:r w:rsidRPr="00EF663B">
        <w:rPr>
          <w:i/>
          <w:iCs/>
          <w:sz w:val="24"/>
          <w:szCs w:val="24"/>
          <w:u w:val="single"/>
        </w:rPr>
        <w:t>Control</w:t>
      </w:r>
      <w:r w:rsidRPr="00EF663B">
        <w:rPr>
          <w:sz w:val="24"/>
          <w:szCs w:val="24"/>
        </w:rPr>
        <w:t xml:space="preserve">. </w:t>
      </w:r>
      <w:r w:rsidR="00094374">
        <w:rPr>
          <w:sz w:val="24"/>
          <w:szCs w:val="24"/>
        </w:rPr>
        <w:t>Provider</w:t>
      </w:r>
      <w:r w:rsidRPr="00EF663B">
        <w:rPr>
          <w:sz w:val="24"/>
          <w:szCs w:val="24"/>
        </w:rPr>
        <w:t xml:space="preserve"> shall have complete control and discretion over all personnel providing Services hereunder.</w:t>
      </w:r>
    </w:p>
    <w:p w14:paraId="49CE68A1" w14:textId="77777777" w:rsidR="00EF663B" w:rsidRPr="00EF663B" w:rsidRDefault="00EF663B" w:rsidP="00EF663B">
      <w:pPr>
        <w:jc w:val="both"/>
        <w:rPr>
          <w:sz w:val="24"/>
          <w:szCs w:val="24"/>
        </w:rPr>
      </w:pPr>
    </w:p>
    <w:p w14:paraId="0E90B990" w14:textId="77777777" w:rsidR="00EF663B" w:rsidRPr="00EF663B" w:rsidRDefault="00EF663B" w:rsidP="00EF663B">
      <w:pPr>
        <w:jc w:val="both"/>
        <w:rPr>
          <w:sz w:val="24"/>
          <w:szCs w:val="24"/>
        </w:rPr>
      </w:pPr>
      <w:r w:rsidRPr="00EF663B">
        <w:rPr>
          <w:sz w:val="24"/>
          <w:szCs w:val="24"/>
        </w:rPr>
        <w:tab/>
      </w:r>
      <w:r w:rsidRPr="00EF663B">
        <w:rPr>
          <w:sz w:val="24"/>
          <w:szCs w:val="24"/>
        </w:rPr>
        <w:tab/>
        <w:t>(b)</w:t>
      </w:r>
      <w:r w:rsidRPr="00EF663B">
        <w:rPr>
          <w:i/>
          <w:iCs/>
          <w:sz w:val="24"/>
          <w:szCs w:val="24"/>
        </w:rPr>
        <w:tab/>
      </w:r>
      <w:r w:rsidRPr="00EF663B">
        <w:rPr>
          <w:i/>
          <w:iCs/>
          <w:sz w:val="24"/>
          <w:szCs w:val="24"/>
          <w:u w:val="single"/>
        </w:rPr>
        <w:t>Salary and Wages</w:t>
      </w:r>
      <w:r w:rsidRPr="00EF663B">
        <w:rPr>
          <w:i/>
          <w:iCs/>
          <w:sz w:val="24"/>
          <w:szCs w:val="24"/>
        </w:rPr>
        <w:t>.</w:t>
      </w:r>
      <w:r w:rsidRPr="00EF663B">
        <w:rPr>
          <w:sz w:val="24"/>
          <w:szCs w:val="24"/>
        </w:rPr>
        <w:t xml:space="preserve"> </w:t>
      </w:r>
      <w:r w:rsidR="006736AB">
        <w:rPr>
          <w:sz w:val="24"/>
          <w:szCs w:val="24"/>
        </w:rPr>
        <w:t>CWC</w:t>
      </w:r>
      <w:r w:rsidRPr="00EF663B">
        <w:rPr>
          <w:sz w:val="24"/>
          <w:szCs w:val="24"/>
        </w:rPr>
        <w:t xml:space="preserve"> shall not have any obligation or liability for the payment of any salaries, wages or other compensation to personnel providing Services hereunder.</w:t>
      </w:r>
    </w:p>
    <w:p w14:paraId="612B9151" w14:textId="77777777" w:rsidR="00EF663B" w:rsidRPr="00EF663B" w:rsidRDefault="00EF663B" w:rsidP="00EF663B">
      <w:pPr>
        <w:jc w:val="both"/>
        <w:rPr>
          <w:sz w:val="24"/>
          <w:szCs w:val="24"/>
        </w:rPr>
      </w:pPr>
    </w:p>
    <w:p w14:paraId="5F72BF9E" w14:textId="77777777" w:rsidR="00EF663B" w:rsidRPr="00EF663B" w:rsidRDefault="00EF663B" w:rsidP="00EF663B">
      <w:pPr>
        <w:jc w:val="both"/>
        <w:rPr>
          <w:sz w:val="24"/>
          <w:szCs w:val="24"/>
        </w:rPr>
      </w:pPr>
      <w:r w:rsidRPr="00EF663B">
        <w:rPr>
          <w:sz w:val="24"/>
          <w:szCs w:val="24"/>
        </w:rPr>
        <w:tab/>
      </w:r>
      <w:r w:rsidRPr="00EF663B">
        <w:rPr>
          <w:sz w:val="24"/>
          <w:szCs w:val="24"/>
        </w:rPr>
        <w:tab/>
        <w:t>(c)</w:t>
      </w:r>
      <w:r w:rsidRPr="00EF663B">
        <w:rPr>
          <w:i/>
          <w:iCs/>
          <w:sz w:val="24"/>
          <w:szCs w:val="24"/>
        </w:rPr>
        <w:tab/>
      </w:r>
      <w:r w:rsidRPr="00EF663B">
        <w:rPr>
          <w:i/>
          <w:iCs/>
          <w:sz w:val="24"/>
          <w:szCs w:val="24"/>
          <w:u w:val="single"/>
        </w:rPr>
        <w:t>No Employment Benefits</w:t>
      </w:r>
      <w:r w:rsidRPr="00EF663B">
        <w:rPr>
          <w:sz w:val="24"/>
          <w:szCs w:val="24"/>
        </w:rPr>
        <w:t xml:space="preserve">. All personnel providing Services are and shall be and remain </w:t>
      </w:r>
      <w:r w:rsidR="00094374">
        <w:rPr>
          <w:sz w:val="24"/>
          <w:szCs w:val="24"/>
        </w:rPr>
        <w:t>Provider</w:t>
      </w:r>
      <w:r w:rsidRPr="00EF663B">
        <w:rPr>
          <w:sz w:val="24"/>
          <w:szCs w:val="24"/>
        </w:rPr>
        <w:t xml:space="preserve">’s employees, and shall have no right to any </w:t>
      </w:r>
      <w:r w:rsidR="006736AB">
        <w:rPr>
          <w:sz w:val="24"/>
          <w:szCs w:val="24"/>
        </w:rPr>
        <w:t>CWC</w:t>
      </w:r>
      <w:r w:rsidRPr="00EF663B">
        <w:rPr>
          <w:sz w:val="24"/>
          <w:szCs w:val="24"/>
        </w:rPr>
        <w:t xml:space="preserve"> pension, civil service, or any other </w:t>
      </w:r>
      <w:r w:rsidR="006736AB">
        <w:rPr>
          <w:sz w:val="24"/>
          <w:szCs w:val="24"/>
        </w:rPr>
        <w:t>CWC</w:t>
      </w:r>
      <w:r w:rsidRPr="00EF663B">
        <w:rPr>
          <w:sz w:val="24"/>
          <w:szCs w:val="24"/>
        </w:rPr>
        <w:t xml:space="preserve"> benefits pursuant to this Agreement or otherwise.</w:t>
      </w:r>
    </w:p>
    <w:p w14:paraId="502DFF84" w14:textId="77777777" w:rsidR="00EF663B" w:rsidRPr="00EF663B" w:rsidRDefault="00EF663B" w:rsidP="00EF663B">
      <w:pPr>
        <w:jc w:val="both"/>
        <w:rPr>
          <w:sz w:val="24"/>
          <w:szCs w:val="24"/>
        </w:rPr>
      </w:pPr>
    </w:p>
    <w:p w14:paraId="0FB0531B"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10.</w:t>
      </w:r>
      <w:r w:rsidRPr="00EF663B">
        <w:rPr>
          <w:i/>
          <w:iCs/>
          <w:sz w:val="24"/>
          <w:szCs w:val="24"/>
        </w:rPr>
        <w:tab/>
      </w:r>
      <w:r w:rsidRPr="00EF663B">
        <w:rPr>
          <w:b/>
          <w:bCs/>
          <w:sz w:val="24"/>
          <w:szCs w:val="24"/>
          <w:u w:val="single"/>
        </w:rPr>
        <w:t>Termination</w:t>
      </w:r>
      <w:r w:rsidRPr="00EF663B">
        <w:rPr>
          <w:i/>
          <w:iCs/>
          <w:sz w:val="24"/>
          <w:szCs w:val="24"/>
        </w:rPr>
        <w:t>.</w:t>
      </w:r>
      <w:r w:rsidRPr="00EF663B">
        <w:rPr>
          <w:sz w:val="24"/>
          <w:szCs w:val="24"/>
        </w:rPr>
        <w:t xml:space="preserve"> Either party may terminate this Agreement, without cause, upon at least 30 days’ prior written notice to the other party. Either party also may terminate this Agreement for cause upon at least ten days’ prior written notice and opportunity to cure to the defaulting party. Neither party shall have any liability to the other for damages nor other losses because of termination of this Agreement, provided; however, </w:t>
      </w:r>
      <w:r w:rsidR="006736AB">
        <w:rPr>
          <w:sz w:val="24"/>
          <w:szCs w:val="24"/>
        </w:rPr>
        <w:t>CWC</w:t>
      </w:r>
      <w:r w:rsidRPr="00EF663B">
        <w:rPr>
          <w:sz w:val="24"/>
          <w:szCs w:val="24"/>
        </w:rPr>
        <w:t xml:space="preserve"> shall pay </w:t>
      </w:r>
      <w:r w:rsidR="00094374">
        <w:rPr>
          <w:sz w:val="24"/>
          <w:szCs w:val="24"/>
        </w:rPr>
        <w:t>Provider</w:t>
      </w:r>
      <w:r w:rsidRPr="00EF663B">
        <w:rPr>
          <w:sz w:val="24"/>
          <w:szCs w:val="24"/>
        </w:rPr>
        <w:t xml:space="preserve"> all amounts due for actual work performed within the scope of Services before the effective date of the termination, as specified herein.</w:t>
      </w:r>
    </w:p>
    <w:p w14:paraId="7A70F8B7" w14:textId="77777777" w:rsidR="00EF663B" w:rsidRPr="00EF663B" w:rsidRDefault="00EF663B" w:rsidP="00EF663B">
      <w:pPr>
        <w:jc w:val="both"/>
        <w:rPr>
          <w:sz w:val="24"/>
          <w:szCs w:val="24"/>
        </w:rPr>
      </w:pPr>
    </w:p>
    <w:p w14:paraId="5B027060"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11.</w:t>
      </w:r>
      <w:r w:rsidRPr="00EF663B">
        <w:rPr>
          <w:sz w:val="24"/>
          <w:szCs w:val="24"/>
        </w:rPr>
        <w:tab/>
      </w:r>
      <w:r w:rsidRPr="00EF663B">
        <w:rPr>
          <w:b/>
          <w:bCs/>
          <w:sz w:val="24"/>
          <w:szCs w:val="24"/>
          <w:u w:val="single"/>
        </w:rPr>
        <w:t>Indemnification</w:t>
      </w:r>
      <w:r w:rsidRPr="00EF663B">
        <w:rPr>
          <w:sz w:val="24"/>
          <w:szCs w:val="24"/>
        </w:rPr>
        <w:t xml:space="preserve">. </w:t>
      </w:r>
      <w:r w:rsidR="00094374">
        <w:rPr>
          <w:sz w:val="24"/>
          <w:szCs w:val="24"/>
        </w:rPr>
        <w:t>Provider</w:t>
      </w:r>
      <w:r w:rsidRPr="00EF663B">
        <w:rPr>
          <w:sz w:val="24"/>
          <w:szCs w:val="24"/>
        </w:rPr>
        <w:t xml:space="preserve"> shall defend, indemnify, save and hold harmless </w:t>
      </w:r>
      <w:r w:rsidR="006736AB">
        <w:rPr>
          <w:sz w:val="24"/>
          <w:szCs w:val="24"/>
        </w:rPr>
        <w:t>CWC</w:t>
      </w:r>
      <w:r w:rsidRPr="00EF663B">
        <w:rPr>
          <w:sz w:val="24"/>
          <w:szCs w:val="24"/>
        </w:rPr>
        <w:t xml:space="preserve"> (including, without limitation, its elected and appointed officers, employees, successors and assigns) from and against any and all demands, liabilities, claims, damages, actions and/or proceedings, in law or equity (including reasonable attorneys’ fees and cost of suit), relating to or arising in any way from the Services provided, or to be provided, hereunder. </w:t>
      </w:r>
      <w:r w:rsidR="00094374">
        <w:rPr>
          <w:sz w:val="24"/>
          <w:szCs w:val="24"/>
        </w:rPr>
        <w:t>Provider</w:t>
      </w:r>
      <w:r w:rsidRPr="00EF663B">
        <w:rPr>
          <w:sz w:val="24"/>
          <w:szCs w:val="24"/>
        </w:rPr>
        <w:t xml:space="preserve"> shall so defend, indemnify, save and hold harmless </w:t>
      </w:r>
      <w:r w:rsidR="006736AB">
        <w:rPr>
          <w:sz w:val="24"/>
          <w:szCs w:val="24"/>
        </w:rPr>
        <w:t>CWC</w:t>
      </w:r>
      <w:r w:rsidRPr="00EF663B">
        <w:rPr>
          <w:sz w:val="24"/>
          <w:szCs w:val="24"/>
        </w:rPr>
        <w:t xml:space="preserve"> whether such demands, liabilities, claims, damages, actions and/or proceedings are attributable to the simple negligence, gross negligence, recklessness or </w:t>
      </w:r>
      <w:r w:rsidRPr="00EF663B">
        <w:rPr>
          <w:sz w:val="24"/>
          <w:szCs w:val="24"/>
        </w:rPr>
        <w:lastRenderedPageBreak/>
        <w:t xml:space="preserve">intentional misconduct of </w:t>
      </w:r>
      <w:r w:rsidR="00094374">
        <w:rPr>
          <w:sz w:val="24"/>
          <w:szCs w:val="24"/>
        </w:rPr>
        <w:t>Provider</w:t>
      </w:r>
      <w:r w:rsidRPr="00EF663B">
        <w:rPr>
          <w:sz w:val="24"/>
          <w:szCs w:val="24"/>
        </w:rPr>
        <w:t xml:space="preserve"> (or any officers, employees, agents, sub</w:t>
      </w:r>
      <w:r w:rsidR="00906E24">
        <w:rPr>
          <w:sz w:val="24"/>
          <w:szCs w:val="24"/>
        </w:rPr>
        <w:t>contractors</w:t>
      </w:r>
      <w:r w:rsidRPr="00EF663B">
        <w:rPr>
          <w:sz w:val="24"/>
          <w:szCs w:val="24"/>
        </w:rPr>
        <w:t xml:space="preserve">, etc. of </w:t>
      </w:r>
      <w:r w:rsidR="00094374">
        <w:rPr>
          <w:sz w:val="24"/>
          <w:szCs w:val="24"/>
        </w:rPr>
        <w:t>Provider</w:t>
      </w:r>
      <w:r w:rsidRPr="00EF663B">
        <w:rPr>
          <w:sz w:val="24"/>
          <w:szCs w:val="24"/>
        </w:rPr>
        <w:t xml:space="preserve">), or under any other applicable legal theory, and shall be effective whether or not such negligence, recklessness or other misconduct reasonably was foreseeable. Nothing herein shall, however, require </w:t>
      </w:r>
      <w:r w:rsidR="00094374">
        <w:rPr>
          <w:sz w:val="24"/>
          <w:szCs w:val="24"/>
        </w:rPr>
        <w:t>Provider</w:t>
      </w:r>
      <w:r w:rsidRPr="00EF663B">
        <w:rPr>
          <w:sz w:val="24"/>
          <w:szCs w:val="24"/>
        </w:rPr>
        <w:t xml:space="preserve"> to indemnify as provided in this section with respect to (a) </w:t>
      </w:r>
      <w:r w:rsidR="006736AB">
        <w:rPr>
          <w:sz w:val="24"/>
          <w:szCs w:val="24"/>
        </w:rPr>
        <w:t>CWC</w:t>
      </w:r>
      <w:r w:rsidRPr="00EF663B">
        <w:rPr>
          <w:sz w:val="24"/>
          <w:szCs w:val="24"/>
        </w:rPr>
        <w:t xml:space="preserve">’s own negligence or intentional misconduct, or (b) any demand, liability, claim, damage, action and/or proceeding not alleged to relate to the Services provided, or to be provided, by </w:t>
      </w:r>
      <w:r w:rsidR="00094374">
        <w:rPr>
          <w:sz w:val="24"/>
          <w:szCs w:val="24"/>
        </w:rPr>
        <w:t>Provider</w:t>
      </w:r>
      <w:r w:rsidRPr="00EF663B">
        <w:rPr>
          <w:sz w:val="24"/>
          <w:szCs w:val="24"/>
        </w:rPr>
        <w:t xml:space="preserve"> hereunder.</w:t>
      </w:r>
    </w:p>
    <w:p w14:paraId="079E024C" w14:textId="77777777" w:rsidR="00EF663B" w:rsidRPr="00EF663B" w:rsidRDefault="00EF663B" w:rsidP="00EF663B">
      <w:pPr>
        <w:jc w:val="both"/>
        <w:rPr>
          <w:sz w:val="24"/>
          <w:szCs w:val="24"/>
        </w:rPr>
      </w:pPr>
    </w:p>
    <w:p w14:paraId="53CAD4E8" w14:textId="77777777" w:rsidR="00EF663B" w:rsidRPr="00EF663B" w:rsidRDefault="00EF663B" w:rsidP="00EF663B">
      <w:pPr>
        <w:jc w:val="both"/>
        <w:rPr>
          <w:sz w:val="24"/>
          <w:szCs w:val="24"/>
        </w:rPr>
      </w:pPr>
      <w:r w:rsidRPr="00EF663B">
        <w:rPr>
          <w:b/>
          <w:bCs/>
          <w:sz w:val="24"/>
          <w:szCs w:val="24"/>
        </w:rPr>
        <w:tab/>
      </w:r>
      <w:r w:rsidR="000470EF" w:rsidRPr="000470EF">
        <w:rPr>
          <w:bCs/>
          <w:sz w:val="24"/>
          <w:szCs w:val="24"/>
        </w:rPr>
        <w:t xml:space="preserve">Section </w:t>
      </w:r>
      <w:r w:rsidRPr="00EF663B">
        <w:rPr>
          <w:sz w:val="24"/>
          <w:szCs w:val="24"/>
        </w:rPr>
        <w:t>12.</w:t>
      </w:r>
      <w:r w:rsidRPr="00EF663B">
        <w:rPr>
          <w:sz w:val="24"/>
          <w:szCs w:val="24"/>
        </w:rPr>
        <w:tab/>
      </w:r>
      <w:r w:rsidRPr="00EF663B">
        <w:rPr>
          <w:b/>
          <w:bCs/>
          <w:sz w:val="24"/>
          <w:szCs w:val="24"/>
          <w:u w:val="single"/>
        </w:rPr>
        <w:t>Laws and Regulations</w:t>
      </w:r>
      <w:r w:rsidRPr="00EF663B">
        <w:rPr>
          <w:b/>
          <w:bCs/>
          <w:i/>
          <w:iCs/>
          <w:sz w:val="24"/>
          <w:szCs w:val="24"/>
        </w:rPr>
        <w:t>.</w:t>
      </w:r>
      <w:r w:rsidRPr="00EF663B">
        <w:rPr>
          <w:sz w:val="24"/>
          <w:szCs w:val="24"/>
        </w:rPr>
        <w:t xml:space="preserve"> </w:t>
      </w:r>
      <w:r w:rsidR="00094374">
        <w:rPr>
          <w:sz w:val="24"/>
          <w:szCs w:val="24"/>
        </w:rPr>
        <w:t>Provider</w:t>
      </w:r>
      <w:r w:rsidRPr="00EF663B">
        <w:rPr>
          <w:sz w:val="24"/>
          <w:szCs w:val="24"/>
        </w:rPr>
        <w:t xml:space="preserve"> shall </w:t>
      </w:r>
      <w:proofErr w:type="gramStart"/>
      <w:r w:rsidRPr="00EF663B">
        <w:rPr>
          <w:sz w:val="24"/>
          <w:szCs w:val="24"/>
        </w:rPr>
        <w:t>at all times</w:t>
      </w:r>
      <w:proofErr w:type="gramEnd"/>
      <w:r w:rsidRPr="00EF663B">
        <w:rPr>
          <w:sz w:val="24"/>
          <w:szCs w:val="24"/>
        </w:rPr>
        <w:t xml:space="preserve"> comply with all applicable laws, statutes, rules, regulations, and ordinances, including without limitation, those governing wages, hours, desegregation, employment discrimination, workers’ compensation, employer’s liability and safety. </w:t>
      </w:r>
      <w:proofErr w:type="gramStart"/>
      <w:r w:rsidR="00094374">
        <w:rPr>
          <w:sz w:val="24"/>
          <w:szCs w:val="24"/>
        </w:rPr>
        <w:t>Provider</w:t>
      </w:r>
      <w:proofErr w:type="gramEnd"/>
      <w:r w:rsidRPr="00EF663B">
        <w:rPr>
          <w:sz w:val="24"/>
          <w:szCs w:val="24"/>
        </w:rPr>
        <w:t xml:space="preserve"> shall comply with equal opportunity laws and regulations to the extent that they are applicable.</w:t>
      </w:r>
    </w:p>
    <w:p w14:paraId="2756A412" w14:textId="77777777" w:rsidR="00EF663B" w:rsidRPr="00EF663B" w:rsidRDefault="00EF663B" w:rsidP="00EF663B">
      <w:pPr>
        <w:jc w:val="both"/>
        <w:rPr>
          <w:sz w:val="24"/>
          <w:szCs w:val="24"/>
        </w:rPr>
      </w:pPr>
    </w:p>
    <w:p w14:paraId="41E10D92"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13.</w:t>
      </w:r>
      <w:r w:rsidRPr="00EF663B">
        <w:rPr>
          <w:sz w:val="24"/>
          <w:szCs w:val="24"/>
        </w:rPr>
        <w:tab/>
      </w:r>
      <w:r w:rsidRPr="00EF663B">
        <w:rPr>
          <w:b/>
          <w:bCs/>
          <w:sz w:val="24"/>
          <w:szCs w:val="24"/>
          <w:u w:val="single"/>
        </w:rPr>
        <w:t>Non-Exclusive Rights</w:t>
      </w:r>
      <w:r w:rsidRPr="00EF663B">
        <w:rPr>
          <w:sz w:val="24"/>
          <w:szCs w:val="24"/>
        </w:rPr>
        <w:t xml:space="preserve">. Nothing in the Agreement is to be construed as granting to </w:t>
      </w:r>
      <w:r w:rsidR="00094374">
        <w:rPr>
          <w:sz w:val="24"/>
          <w:szCs w:val="24"/>
        </w:rPr>
        <w:t>Provider</w:t>
      </w:r>
      <w:r w:rsidRPr="00EF663B">
        <w:rPr>
          <w:sz w:val="24"/>
          <w:szCs w:val="24"/>
        </w:rPr>
        <w:t xml:space="preserve"> any exclusive right to perform any or all Services (or similar services) now or hereafter required by </w:t>
      </w:r>
      <w:r w:rsidR="006736AB">
        <w:rPr>
          <w:sz w:val="24"/>
          <w:szCs w:val="24"/>
        </w:rPr>
        <w:t>CWC</w:t>
      </w:r>
      <w:r w:rsidRPr="00EF663B">
        <w:rPr>
          <w:sz w:val="24"/>
          <w:szCs w:val="24"/>
        </w:rPr>
        <w:t>.</w:t>
      </w:r>
    </w:p>
    <w:p w14:paraId="71D27B5E" w14:textId="77777777" w:rsidR="00EF663B" w:rsidRPr="00EF663B" w:rsidRDefault="00EF663B" w:rsidP="00EF663B">
      <w:pPr>
        <w:jc w:val="both"/>
        <w:rPr>
          <w:sz w:val="24"/>
          <w:szCs w:val="24"/>
        </w:rPr>
      </w:pPr>
    </w:p>
    <w:p w14:paraId="32D3C37B"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14.</w:t>
      </w:r>
      <w:r w:rsidRPr="00EF663B">
        <w:rPr>
          <w:b/>
          <w:bCs/>
          <w:i/>
          <w:iCs/>
          <w:sz w:val="24"/>
          <w:szCs w:val="24"/>
        </w:rPr>
        <w:tab/>
      </w:r>
      <w:r w:rsidRPr="00EF663B">
        <w:rPr>
          <w:b/>
          <w:bCs/>
          <w:sz w:val="24"/>
          <w:szCs w:val="24"/>
          <w:u w:val="single"/>
        </w:rPr>
        <w:t>Conflict Resolution</w:t>
      </w:r>
      <w:r w:rsidRPr="00EF663B">
        <w:rPr>
          <w:b/>
          <w:bCs/>
          <w:sz w:val="24"/>
          <w:szCs w:val="24"/>
        </w:rPr>
        <w:t>.</w:t>
      </w:r>
      <w:r w:rsidRPr="00EF663B">
        <w:rPr>
          <w:sz w:val="24"/>
          <w:szCs w:val="24"/>
        </w:rPr>
        <w:t xml:space="preserve"> Except as otherwise provided for herein, any dispute between the parties regarding the Services which is not disposed of by agreement shall be decided by </w:t>
      </w:r>
      <w:r w:rsidR="006736AB">
        <w:rPr>
          <w:sz w:val="24"/>
          <w:szCs w:val="24"/>
        </w:rPr>
        <w:t>CWC</w:t>
      </w:r>
      <w:r w:rsidRPr="00EF663B">
        <w:rPr>
          <w:sz w:val="24"/>
          <w:szCs w:val="24"/>
        </w:rPr>
        <w:t xml:space="preserve">, which shall provide written notice of the decision to </w:t>
      </w:r>
      <w:r w:rsidR="00094374">
        <w:rPr>
          <w:sz w:val="24"/>
          <w:szCs w:val="24"/>
        </w:rPr>
        <w:t>Provider</w:t>
      </w:r>
      <w:r w:rsidRPr="00EF663B">
        <w:rPr>
          <w:sz w:val="24"/>
          <w:szCs w:val="24"/>
        </w:rPr>
        <w:t xml:space="preserve">. Such decision by </w:t>
      </w:r>
      <w:r w:rsidR="006736AB">
        <w:rPr>
          <w:sz w:val="24"/>
          <w:szCs w:val="24"/>
        </w:rPr>
        <w:t>CWC</w:t>
      </w:r>
      <w:r w:rsidRPr="00EF663B">
        <w:rPr>
          <w:sz w:val="24"/>
          <w:szCs w:val="24"/>
        </w:rPr>
        <w:t xml:space="preserve"> shall be final unless </w:t>
      </w:r>
      <w:r w:rsidR="00094374">
        <w:rPr>
          <w:sz w:val="24"/>
          <w:szCs w:val="24"/>
        </w:rPr>
        <w:t>Provider</w:t>
      </w:r>
      <w:r w:rsidRPr="00EF663B">
        <w:rPr>
          <w:sz w:val="24"/>
          <w:szCs w:val="24"/>
        </w:rPr>
        <w:t xml:space="preserve">, within 30 calendar days after such notice of </w:t>
      </w:r>
      <w:r w:rsidR="006736AB">
        <w:rPr>
          <w:sz w:val="24"/>
          <w:szCs w:val="24"/>
        </w:rPr>
        <w:t>CWC</w:t>
      </w:r>
      <w:r w:rsidRPr="00EF663B">
        <w:rPr>
          <w:sz w:val="24"/>
          <w:szCs w:val="24"/>
        </w:rPr>
        <w:t xml:space="preserve">’s decision, provides to </w:t>
      </w:r>
      <w:r w:rsidR="006736AB">
        <w:rPr>
          <w:sz w:val="24"/>
          <w:szCs w:val="24"/>
        </w:rPr>
        <w:t>CWC</w:t>
      </w:r>
      <w:r w:rsidRPr="00EF663B">
        <w:rPr>
          <w:sz w:val="24"/>
          <w:szCs w:val="24"/>
        </w:rPr>
        <w:t xml:space="preserve"> a written notice of protest, stating clearly and in detail the basis thereof. </w:t>
      </w:r>
      <w:r w:rsidR="00094374">
        <w:rPr>
          <w:sz w:val="24"/>
          <w:szCs w:val="24"/>
        </w:rPr>
        <w:t>Provider</w:t>
      </w:r>
      <w:r w:rsidRPr="00EF663B">
        <w:rPr>
          <w:sz w:val="24"/>
          <w:szCs w:val="24"/>
        </w:rPr>
        <w:t xml:space="preserve"> shall continue its performance of this Agreement during such resolution. If the parties do not thereafter agree to a </w:t>
      </w:r>
      <w:proofErr w:type="gramStart"/>
      <w:r w:rsidRPr="00EF663B">
        <w:rPr>
          <w:sz w:val="24"/>
          <w:szCs w:val="24"/>
        </w:rPr>
        <w:t>mutually-acceptable</w:t>
      </w:r>
      <w:proofErr w:type="gramEnd"/>
      <w:r w:rsidRPr="00EF663B">
        <w:rPr>
          <w:sz w:val="24"/>
          <w:szCs w:val="24"/>
        </w:rPr>
        <w:t xml:space="preserve"> resolution, then they shall resolve the dispute pursuant to section 15 below.</w:t>
      </w:r>
    </w:p>
    <w:p w14:paraId="00FF02C1" w14:textId="77777777" w:rsidR="00EF663B" w:rsidRPr="00EF663B" w:rsidRDefault="00EF663B" w:rsidP="00EF663B">
      <w:pPr>
        <w:jc w:val="both"/>
        <w:rPr>
          <w:sz w:val="24"/>
          <w:szCs w:val="24"/>
        </w:rPr>
      </w:pPr>
    </w:p>
    <w:p w14:paraId="52195B03"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15.</w:t>
      </w:r>
      <w:r w:rsidRPr="00EF663B">
        <w:rPr>
          <w:b/>
          <w:bCs/>
          <w:i/>
          <w:iCs/>
          <w:sz w:val="24"/>
          <w:szCs w:val="24"/>
        </w:rPr>
        <w:tab/>
      </w:r>
      <w:r w:rsidRPr="00EF663B">
        <w:rPr>
          <w:b/>
          <w:bCs/>
          <w:sz w:val="24"/>
          <w:szCs w:val="24"/>
          <w:u w:val="single"/>
        </w:rPr>
        <w:t>Claims and Disputes</w:t>
      </w:r>
      <w:r w:rsidRPr="00EF663B">
        <w:rPr>
          <w:b/>
          <w:bCs/>
          <w:sz w:val="24"/>
          <w:szCs w:val="24"/>
        </w:rPr>
        <w:t>.</w:t>
      </w:r>
      <w:r w:rsidRPr="00EF663B">
        <w:rPr>
          <w:sz w:val="24"/>
          <w:szCs w:val="24"/>
        </w:rPr>
        <w:t xml:space="preserve"> Unresolved claims, disputes and other issues between the parties arising out of or related to this Agreement shall be decided by litigation in the Third Judicial District Court of Salt Lake County, Utah. Unless otherwise terminated pursuant to the provisions hereof or otherwise agreed in writing, </w:t>
      </w:r>
      <w:r w:rsidR="00094374">
        <w:rPr>
          <w:sz w:val="24"/>
          <w:szCs w:val="24"/>
        </w:rPr>
        <w:t>Provider</w:t>
      </w:r>
      <w:r w:rsidRPr="00EF663B">
        <w:rPr>
          <w:sz w:val="24"/>
          <w:szCs w:val="24"/>
        </w:rPr>
        <w:t xml:space="preserve"> shall continue to perform the Services during any such litigation proceedings and </w:t>
      </w:r>
      <w:r w:rsidR="006736AB">
        <w:rPr>
          <w:sz w:val="24"/>
          <w:szCs w:val="24"/>
        </w:rPr>
        <w:t>CWC</w:t>
      </w:r>
      <w:r w:rsidRPr="00EF663B">
        <w:rPr>
          <w:sz w:val="24"/>
          <w:szCs w:val="24"/>
        </w:rPr>
        <w:t xml:space="preserve"> shall continue to make undisputed payments to </w:t>
      </w:r>
      <w:r w:rsidR="00094374">
        <w:rPr>
          <w:sz w:val="24"/>
          <w:szCs w:val="24"/>
        </w:rPr>
        <w:t>Provider</w:t>
      </w:r>
      <w:r w:rsidRPr="00EF663B">
        <w:rPr>
          <w:sz w:val="24"/>
          <w:szCs w:val="24"/>
        </w:rPr>
        <w:t xml:space="preserve"> in accordance with the terms of this Agreement.</w:t>
      </w:r>
    </w:p>
    <w:p w14:paraId="31C56513" w14:textId="77777777" w:rsidR="00EF663B" w:rsidRPr="00EF663B" w:rsidRDefault="00EF663B" w:rsidP="00EF663B">
      <w:pPr>
        <w:jc w:val="both"/>
        <w:rPr>
          <w:sz w:val="24"/>
          <w:szCs w:val="24"/>
        </w:rPr>
      </w:pPr>
    </w:p>
    <w:p w14:paraId="7CC346D1" w14:textId="77777777" w:rsidR="00EF663B" w:rsidRDefault="00EF663B" w:rsidP="001F1236">
      <w:pPr>
        <w:jc w:val="both"/>
        <w:rPr>
          <w:sz w:val="24"/>
          <w:szCs w:val="24"/>
        </w:rPr>
      </w:pPr>
      <w:r w:rsidRPr="00EF663B">
        <w:rPr>
          <w:sz w:val="24"/>
          <w:szCs w:val="24"/>
        </w:rPr>
        <w:tab/>
      </w:r>
      <w:r w:rsidR="000470EF">
        <w:rPr>
          <w:sz w:val="24"/>
          <w:szCs w:val="24"/>
        </w:rPr>
        <w:t xml:space="preserve">Section </w:t>
      </w:r>
      <w:r w:rsidRPr="00EF663B">
        <w:rPr>
          <w:sz w:val="24"/>
          <w:szCs w:val="24"/>
        </w:rPr>
        <w:t>16.</w:t>
      </w:r>
      <w:r w:rsidRPr="00EF663B">
        <w:rPr>
          <w:b/>
          <w:bCs/>
          <w:i/>
          <w:iCs/>
          <w:sz w:val="24"/>
          <w:szCs w:val="24"/>
        </w:rPr>
        <w:tab/>
      </w:r>
      <w:r w:rsidRPr="00EF663B">
        <w:rPr>
          <w:b/>
          <w:bCs/>
          <w:sz w:val="24"/>
          <w:szCs w:val="24"/>
          <w:u w:val="single"/>
        </w:rPr>
        <w:t>Notices</w:t>
      </w:r>
      <w:r w:rsidRPr="00EF663B">
        <w:rPr>
          <w:i/>
          <w:iCs/>
          <w:sz w:val="24"/>
          <w:szCs w:val="24"/>
        </w:rPr>
        <w:t>.</w:t>
      </w:r>
      <w:r w:rsidRPr="00EF663B">
        <w:rPr>
          <w:sz w:val="24"/>
          <w:szCs w:val="24"/>
        </w:rPr>
        <w:t xml:space="preserve"> Any notice required or permitted to be given hereunder shall be deemed sufficient if given by a communication in writing and shall be deemed to have been received (a) upon personal delivery or actual receipt thereof, or (b) within three days after such notice is deposited in the United States Mail, postage prepaid, and certified and addressed to the parties</w:t>
      </w:r>
      <w:r w:rsidR="001F1236">
        <w:rPr>
          <w:sz w:val="24"/>
          <w:szCs w:val="24"/>
        </w:rPr>
        <w:t xml:space="preserve"> at their respective addresses set forth above or such other address(es) as may have been previously provided to the other party by notice hereunder.</w:t>
      </w:r>
    </w:p>
    <w:p w14:paraId="6A80B39D" w14:textId="77777777" w:rsidR="001F1236" w:rsidRDefault="001F1236" w:rsidP="001F1236">
      <w:pPr>
        <w:jc w:val="both"/>
        <w:rPr>
          <w:sz w:val="24"/>
          <w:szCs w:val="24"/>
        </w:rPr>
      </w:pPr>
    </w:p>
    <w:p w14:paraId="66777941" w14:textId="77777777" w:rsidR="001F1236" w:rsidRDefault="001F1236" w:rsidP="001F1236">
      <w:pPr>
        <w:jc w:val="both"/>
        <w:rPr>
          <w:sz w:val="24"/>
          <w:szCs w:val="24"/>
        </w:rPr>
      </w:pPr>
      <w:r>
        <w:rPr>
          <w:sz w:val="24"/>
          <w:szCs w:val="24"/>
        </w:rPr>
        <w:tab/>
      </w:r>
      <w:r w:rsidR="000470EF">
        <w:rPr>
          <w:sz w:val="24"/>
          <w:szCs w:val="24"/>
        </w:rPr>
        <w:t xml:space="preserve">Section </w:t>
      </w:r>
      <w:r>
        <w:rPr>
          <w:sz w:val="24"/>
          <w:szCs w:val="24"/>
        </w:rPr>
        <w:t>17.</w:t>
      </w:r>
      <w:r>
        <w:rPr>
          <w:sz w:val="24"/>
          <w:szCs w:val="24"/>
        </w:rPr>
        <w:tab/>
      </w:r>
      <w:r>
        <w:rPr>
          <w:b/>
          <w:bCs/>
          <w:sz w:val="24"/>
          <w:szCs w:val="24"/>
          <w:u w:val="single"/>
        </w:rPr>
        <w:t>Conflicts; Omissions</w:t>
      </w:r>
      <w:r>
        <w:rPr>
          <w:i/>
          <w:iCs/>
          <w:sz w:val="24"/>
          <w:szCs w:val="24"/>
        </w:rPr>
        <w:t>.</w:t>
      </w:r>
      <w:r>
        <w:rPr>
          <w:sz w:val="24"/>
          <w:szCs w:val="24"/>
        </w:rPr>
        <w:t xml:space="preserve"> In the event of inconsistencies within or between this Agreement, the </w:t>
      </w:r>
      <w:r w:rsidR="00B26D03">
        <w:rPr>
          <w:sz w:val="24"/>
          <w:szCs w:val="24"/>
        </w:rPr>
        <w:t>Proposal</w:t>
      </w:r>
      <w:r>
        <w:rPr>
          <w:sz w:val="24"/>
          <w:szCs w:val="24"/>
        </w:rPr>
        <w:t xml:space="preserve"> or applicable legal requirements, </w:t>
      </w:r>
      <w:r w:rsidR="00094374">
        <w:rPr>
          <w:sz w:val="24"/>
          <w:szCs w:val="24"/>
        </w:rPr>
        <w:t>Provider</w:t>
      </w:r>
      <w:r>
        <w:rPr>
          <w:sz w:val="24"/>
          <w:szCs w:val="24"/>
        </w:rPr>
        <w:t xml:space="preserve"> shall (a) provide the better quality or greater quantity of Services, or (b) comply with the more </w:t>
      </w:r>
      <w:r w:rsidR="003E0961">
        <w:rPr>
          <w:sz w:val="24"/>
          <w:szCs w:val="24"/>
        </w:rPr>
        <w:t xml:space="preserve">beneficial requirements to </w:t>
      </w:r>
      <w:r w:rsidR="006736AB">
        <w:rPr>
          <w:sz w:val="24"/>
          <w:szCs w:val="24"/>
        </w:rPr>
        <w:t>CWC</w:t>
      </w:r>
      <w:r>
        <w:rPr>
          <w:sz w:val="24"/>
          <w:szCs w:val="24"/>
        </w:rPr>
        <w:t xml:space="preserve">, either or both in accordance with </w:t>
      </w:r>
      <w:r w:rsidR="006736AB">
        <w:rPr>
          <w:sz w:val="24"/>
          <w:szCs w:val="24"/>
        </w:rPr>
        <w:t>CWC</w:t>
      </w:r>
      <w:r>
        <w:rPr>
          <w:sz w:val="24"/>
          <w:szCs w:val="24"/>
        </w:rPr>
        <w:t>’s interpretation.</w:t>
      </w:r>
    </w:p>
    <w:p w14:paraId="1073B00C" w14:textId="77777777" w:rsidR="00EF663B" w:rsidRPr="00EF663B" w:rsidRDefault="00EF663B" w:rsidP="00EF663B">
      <w:pPr>
        <w:tabs>
          <w:tab w:val="left" w:pos="0"/>
          <w:tab w:val="left" w:pos="1496"/>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1357262" w14:textId="77777777" w:rsidR="00EF663B" w:rsidRDefault="00EF663B" w:rsidP="00EF663B">
      <w:pPr>
        <w:tabs>
          <w:tab w:val="left" w:pos="0"/>
          <w:tab w:val="left" w:pos="720"/>
          <w:tab w:val="left" w:pos="144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000470EF">
        <w:rPr>
          <w:sz w:val="24"/>
          <w:szCs w:val="24"/>
        </w:rPr>
        <w:t xml:space="preserve">Section </w:t>
      </w:r>
      <w:r w:rsidRPr="00EF663B">
        <w:rPr>
          <w:sz w:val="24"/>
          <w:szCs w:val="24"/>
        </w:rPr>
        <w:t>1</w:t>
      </w:r>
      <w:r w:rsidR="003E0961">
        <w:rPr>
          <w:sz w:val="24"/>
          <w:szCs w:val="24"/>
        </w:rPr>
        <w:t>8</w:t>
      </w:r>
      <w:r w:rsidRPr="00EF663B">
        <w:rPr>
          <w:sz w:val="24"/>
          <w:szCs w:val="24"/>
        </w:rPr>
        <w:t>.</w:t>
      </w:r>
      <w:r w:rsidR="000470EF">
        <w:rPr>
          <w:b/>
          <w:bCs/>
          <w:i/>
          <w:iCs/>
          <w:sz w:val="24"/>
          <w:szCs w:val="24"/>
        </w:rPr>
        <w:t xml:space="preserve"> </w:t>
      </w:r>
      <w:r w:rsidRPr="00EF663B">
        <w:rPr>
          <w:b/>
          <w:bCs/>
          <w:sz w:val="24"/>
          <w:szCs w:val="24"/>
          <w:u w:val="single"/>
        </w:rPr>
        <w:t>Additional Provisions</w:t>
      </w:r>
      <w:r w:rsidRPr="00EF663B">
        <w:rPr>
          <w:b/>
          <w:bCs/>
          <w:sz w:val="24"/>
          <w:szCs w:val="24"/>
        </w:rPr>
        <w:t>.</w:t>
      </w:r>
      <w:r w:rsidRPr="00EF663B">
        <w:rPr>
          <w:sz w:val="24"/>
          <w:szCs w:val="24"/>
        </w:rPr>
        <w:t xml:space="preserve"> The following provisions also are integral to this Agreement: </w:t>
      </w:r>
    </w:p>
    <w:p w14:paraId="3A71F205" w14:textId="77777777" w:rsidR="00EF663B" w:rsidRPr="00EF663B" w:rsidRDefault="00EF663B" w:rsidP="00EF663B">
      <w:pPr>
        <w:tabs>
          <w:tab w:val="left" w:pos="0"/>
          <w:tab w:val="left" w:pos="720"/>
          <w:tab w:val="left" w:pos="1440"/>
          <w:tab w:val="left" w:pos="4320"/>
          <w:tab w:val="left" w:pos="5040"/>
          <w:tab w:val="left" w:pos="5760"/>
          <w:tab w:val="left" w:pos="6480"/>
          <w:tab w:val="left" w:pos="7200"/>
          <w:tab w:val="left" w:pos="7920"/>
          <w:tab w:val="left" w:pos="8640"/>
          <w:tab w:val="left" w:pos="9360"/>
        </w:tabs>
        <w:jc w:val="both"/>
        <w:rPr>
          <w:sz w:val="24"/>
          <w:szCs w:val="24"/>
        </w:rPr>
      </w:pPr>
    </w:p>
    <w:p w14:paraId="405E6A2E"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(a)</w:t>
      </w:r>
      <w:r w:rsidRPr="00EF663B">
        <w:rPr>
          <w:sz w:val="24"/>
          <w:szCs w:val="24"/>
        </w:rPr>
        <w:tab/>
      </w:r>
      <w:r w:rsidRPr="00EF663B">
        <w:rPr>
          <w:i/>
          <w:iCs/>
          <w:sz w:val="24"/>
          <w:szCs w:val="24"/>
          <w:u w:val="single"/>
        </w:rPr>
        <w:t>Titles and Captions</w:t>
      </w:r>
      <w:r w:rsidRPr="00EF663B">
        <w:rPr>
          <w:sz w:val="24"/>
          <w:szCs w:val="24"/>
        </w:rPr>
        <w:t xml:space="preserve">. All </w:t>
      </w:r>
      <w:proofErr w:type="gramStart"/>
      <w:r w:rsidRPr="00EF663B">
        <w:rPr>
          <w:sz w:val="24"/>
          <w:szCs w:val="24"/>
        </w:rPr>
        <w:t>section</w:t>
      </w:r>
      <w:proofErr w:type="gramEnd"/>
      <w:r w:rsidRPr="00EF663B">
        <w:rPr>
          <w:sz w:val="24"/>
          <w:szCs w:val="24"/>
        </w:rPr>
        <w:t xml:space="preserve"> or subsection titles or captions herein are for convenience only.  Such titles and captions shall not be deemed part of this Agreement and shall in </w:t>
      </w:r>
      <w:r w:rsidRPr="00EF663B">
        <w:rPr>
          <w:sz w:val="24"/>
          <w:szCs w:val="24"/>
        </w:rPr>
        <w:lastRenderedPageBreak/>
        <w:t>no way define, limit, augment, extend or describe the scope, content or intent of any part or parts hereof.</w:t>
      </w:r>
    </w:p>
    <w:p w14:paraId="011C41AE"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41050F5"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(b)</w:t>
      </w:r>
      <w:r w:rsidRPr="00EF663B">
        <w:rPr>
          <w:sz w:val="24"/>
          <w:szCs w:val="24"/>
        </w:rPr>
        <w:tab/>
      </w:r>
      <w:r w:rsidRPr="00EF663B">
        <w:rPr>
          <w:i/>
          <w:iCs/>
          <w:sz w:val="24"/>
          <w:szCs w:val="24"/>
          <w:u w:val="single"/>
        </w:rPr>
        <w:t>Pronouns and Plurals</w:t>
      </w:r>
      <w:r w:rsidRPr="00EF663B">
        <w:rPr>
          <w:b/>
          <w:bCs/>
          <w:i/>
          <w:iCs/>
          <w:sz w:val="24"/>
          <w:szCs w:val="24"/>
        </w:rPr>
        <w:t>.</w:t>
      </w:r>
      <w:r w:rsidRPr="00EF663B">
        <w:rPr>
          <w:b/>
          <w:bCs/>
          <w:sz w:val="24"/>
          <w:szCs w:val="24"/>
        </w:rPr>
        <w:t xml:space="preserve"> </w:t>
      </w:r>
      <w:r w:rsidRPr="00EF663B">
        <w:rPr>
          <w:sz w:val="24"/>
          <w:szCs w:val="24"/>
        </w:rPr>
        <w:t xml:space="preserve">Whenever the context may require, any pronoun used herein shall include the corresponding masculine, feminine or neuter forms, and the singular form of nouns, pronouns and verbs shall include the plurals and vice versa. </w:t>
      </w:r>
    </w:p>
    <w:p w14:paraId="70FE88F0"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6FD864E5"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(c)</w:t>
      </w:r>
      <w:r w:rsidRPr="00EF663B">
        <w:rPr>
          <w:sz w:val="24"/>
          <w:szCs w:val="24"/>
        </w:rPr>
        <w:tab/>
      </w:r>
      <w:r w:rsidRPr="00EF663B">
        <w:rPr>
          <w:i/>
          <w:iCs/>
          <w:sz w:val="24"/>
          <w:szCs w:val="24"/>
          <w:u w:val="single"/>
        </w:rPr>
        <w:t>Applicable Law</w:t>
      </w:r>
      <w:r w:rsidRPr="00EF663B">
        <w:rPr>
          <w:b/>
          <w:bCs/>
          <w:i/>
          <w:iCs/>
          <w:sz w:val="24"/>
          <w:szCs w:val="24"/>
        </w:rPr>
        <w:t>.</w:t>
      </w:r>
      <w:r w:rsidRPr="00EF663B">
        <w:rPr>
          <w:b/>
          <w:bCs/>
          <w:sz w:val="24"/>
          <w:szCs w:val="24"/>
        </w:rPr>
        <w:t xml:space="preserve"> </w:t>
      </w:r>
      <w:r w:rsidRPr="00EF663B">
        <w:rPr>
          <w:sz w:val="24"/>
          <w:szCs w:val="24"/>
        </w:rPr>
        <w:t>The provisions of this Agreement shall be governed by and construed in accordance with the laws of the state of Utah.</w:t>
      </w:r>
    </w:p>
    <w:p w14:paraId="5BA3979B"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DFBFD3C"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(d)</w:t>
      </w:r>
      <w:r w:rsidRPr="00EF663B">
        <w:rPr>
          <w:sz w:val="24"/>
          <w:szCs w:val="24"/>
        </w:rPr>
        <w:tab/>
      </w:r>
      <w:r w:rsidRPr="00EF663B">
        <w:rPr>
          <w:i/>
          <w:iCs/>
          <w:sz w:val="24"/>
          <w:szCs w:val="24"/>
          <w:u w:val="single"/>
        </w:rPr>
        <w:t>Integration</w:t>
      </w:r>
      <w:r w:rsidRPr="00EF663B">
        <w:rPr>
          <w:b/>
          <w:bCs/>
          <w:i/>
          <w:iCs/>
          <w:sz w:val="24"/>
          <w:szCs w:val="24"/>
        </w:rPr>
        <w:t>.</w:t>
      </w:r>
      <w:r w:rsidRPr="00EF663B">
        <w:rPr>
          <w:sz w:val="24"/>
          <w:szCs w:val="24"/>
        </w:rPr>
        <w:t xml:space="preserve"> This Agreement constitutes the entire agreement between the parties pertaining to the subject matter </w:t>
      </w:r>
      <w:proofErr w:type="gramStart"/>
      <w:r w:rsidRPr="00EF663B">
        <w:rPr>
          <w:sz w:val="24"/>
          <w:szCs w:val="24"/>
        </w:rPr>
        <w:t>hereof, and</w:t>
      </w:r>
      <w:proofErr w:type="gramEnd"/>
      <w:r w:rsidRPr="00EF663B">
        <w:rPr>
          <w:sz w:val="24"/>
          <w:szCs w:val="24"/>
        </w:rPr>
        <w:t xml:space="preserve"> supersedes all prior agreements and understandings pertaining thereto.</w:t>
      </w:r>
    </w:p>
    <w:p w14:paraId="372EBE2A"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17422328"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(e)</w:t>
      </w:r>
      <w:r w:rsidRPr="00EF663B">
        <w:rPr>
          <w:sz w:val="24"/>
          <w:szCs w:val="24"/>
        </w:rPr>
        <w:tab/>
      </w:r>
      <w:r w:rsidRPr="00EF663B">
        <w:rPr>
          <w:i/>
          <w:iCs/>
          <w:sz w:val="24"/>
          <w:szCs w:val="24"/>
          <w:u w:val="single"/>
        </w:rPr>
        <w:t>Time</w:t>
      </w:r>
      <w:r w:rsidRPr="00EF663B">
        <w:rPr>
          <w:b/>
          <w:bCs/>
          <w:i/>
          <w:iCs/>
          <w:sz w:val="24"/>
          <w:szCs w:val="24"/>
        </w:rPr>
        <w:t>.</w:t>
      </w:r>
      <w:r w:rsidRPr="00EF663B">
        <w:rPr>
          <w:b/>
          <w:bCs/>
          <w:sz w:val="24"/>
          <w:szCs w:val="24"/>
        </w:rPr>
        <w:t> </w:t>
      </w:r>
      <w:r w:rsidRPr="00EF663B">
        <w:rPr>
          <w:sz w:val="24"/>
          <w:szCs w:val="24"/>
        </w:rPr>
        <w:t>Time is the essence hereof.</w:t>
      </w:r>
    </w:p>
    <w:p w14:paraId="5F4B7D76"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6E190017"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(f)</w:t>
      </w:r>
      <w:r w:rsidRPr="00EF663B">
        <w:rPr>
          <w:sz w:val="24"/>
          <w:szCs w:val="24"/>
        </w:rPr>
        <w:tab/>
      </w:r>
      <w:r w:rsidRPr="00EF663B">
        <w:rPr>
          <w:i/>
          <w:iCs/>
          <w:sz w:val="24"/>
          <w:szCs w:val="24"/>
          <w:u w:val="single"/>
        </w:rPr>
        <w:t>Survival</w:t>
      </w:r>
      <w:r w:rsidRPr="00EF663B">
        <w:rPr>
          <w:b/>
          <w:bCs/>
          <w:i/>
          <w:iCs/>
          <w:sz w:val="24"/>
          <w:szCs w:val="24"/>
        </w:rPr>
        <w:t>.</w:t>
      </w:r>
      <w:r w:rsidRPr="00EF663B">
        <w:rPr>
          <w:b/>
          <w:bCs/>
          <w:sz w:val="24"/>
          <w:szCs w:val="24"/>
        </w:rPr>
        <w:t> </w:t>
      </w:r>
      <w:r w:rsidRPr="00EF663B">
        <w:rPr>
          <w:sz w:val="24"/>
          <w:szCs w:val="24"/>
        </w:rPr>
        <w:t>All agreements, covenants, representations and warranties contained herein shall survive the execution of this Agreement and shall continue in full force and effect throughout the term of this Agreement.</w:t>
      </w:r>
    </w:p>
    <w:p w14:paraId="50256598"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5B76025"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(g)</w:t>
      </w:r>
      <w:r w:rsidRPr="00EF663B">
        <w:rPr>
          <w:sz w:val="24"/>
          <w:szCs w:val="24"/>
        </w:rPr>
        <w:tab/>
      </w:r>
      <w:r w:rsidRPr="00EF663B">
        <w:rPr>
          <w:i/>
          <w:iCs/>
          <w:sz w:val="24"/>
          <w:szCs w:val="24"/>
          <w:u w:val="single"/>
        </w:rPr>
        <w:t>Waiver</w:t>
      </w:r>
      <w:r w:rsidRPr="00EF663B">
        <w:rPr>
          <w:b/>
          <w:bCs/>
          <w:sz w:val="24"/>
          <w:szCs w:val="24"/>
        </w:rPr>
        <w:t>. </w:t>
      </w:r>
      <w:r w:rsidRPr="00EF663B">
        <w:rPr>
          <w:sz w:val="24"/>
          <w:szCs w:val="24"/>
        </w:rPr>
        <w:t xml:space="preserve">No failure by any party to insist upon the strict performance of any covenant, duty, agreement or condition of this Agreement or to exercise any right or remedy consequent upon a breach thereof shall constitute a waiver of any such breach or of such or any other covenant, agreement, term or condition. Any party may, by notice delivered in the manner provided in this Agreement, but shall be under no obligation to, waive any of its rights or any conditions to its obligations hereunder, or any duty, obligation or covenant of any other party. No waiver shall affect or alter the remainder of this Agreement but </w:t>
      </w:r>
      <w:proofErr w:type="gramStart"/>
      <w:r w:rsidRPr="00EF663B">
        <w:rPr>
          <w:sz w:val="24"/>
          <w:szCs w:val="24"/>
        </w:rPr>
        <w:t>each and every</w:t>
      </w:r>
      <w:proofErr w:type="gramEnd"/>
      <w:r w:rsidRPr="00EF663B">
        <w:rPr>
          <w:sz w:val="24"/>
          <w:szCs w:val="24"/>
        </w:rPr>
        <w:t xml:space="preserve"> other covenant, agreement, term and condition hereof shall continue in full force and effect with respect to any other then existing or subsequently occurring breach.</w:t>
      </w:r>
    </w:p>
    <w:p w14:paraId="26F042CF"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6A3FD118"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(h)</w:t>
      </w:r>
      <w:r w:rsidRPr="00EF663B">
        <w:rPr>
          <w:sz w:val="24"/>
          <w:szCs w:val="24"/>
        </w:rPr>
        <w:tab/>
      </w:r>
      <w:r w:rsidRPr="00EF663B">
        <w:rPr>
          <w:i/>
          <w:iCs/>
          <w:sz w:val="24"/>
          <w:szCs w:val="24"/>
          <w:u w:val="single"/>
        </w:rPr>
        <w:t>Rights and Remedies</w:t>
      </w:r>
      <w:r w:rsidRPr="00EF663B">
        <w:rPr>
          <w:b/>
          <w:bCs/>
          <w:i/>
          <w:iCs/>
          <w:sz w:val="24"/>
          <w:szCs w:val="24"/>
        </w:rPr>
        <w:t>.</w:t>
      </w:r>
      <w:r w:rsidRPr="00EF663B">
        <w:rPr>
          <w:b/>
          <w:bCs/>
          <w:sz w:val="24"/>
          <w:szCs w:val="24"/>
        </w:rPr>
        <w:t> </w:t>
      </w:r>
      <w:r w:rsidRPr="00EF663B">
        <w:rPr>
          <w:sz w:val="24"/>
          <w:szCs w:val="24"/>
        </w:rPr>
        <w:t xml:space="preserve">The rights and remedies of the parties hereto shall not be mutually exclusive, and the exercise of one or more of the provisions of this Agreement shall not preclude the exercise of any other provisions hereof. </w:t>
      </w:r>
    </w:p>
    <w:p w14:paraId="2D457404"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5C807F50"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w:t>
      </w:r>
      <w:proofErr w:type="spellStart"/>
      <w:r w:rsidRPr="00EF663B">
        <w:rPr>
          <w:sz w:val="24"/>
          <w:szCs w:val="24"/>
        </w:rPr>
        <w:t>i</w:t>
      </w:r>
      <w:proofErr w:type="spellEnd"/>
      <w:r w:rsidRPr="00EF663B">
        <w:rPr>
          <w:sz w:val="24"/>
          <w:szCs w:val="24"/>
        </w:rPr>
        <w:t>)</w:t>
      </w:r>
      <w:r w:rsidRPr="00EF663B">
        <w:rPr>
          <w:sz w:val="24"/>
          <w:szCs w:val="24"/>
        </w:rPr>
        <w:tab/>
      </w:r>
      <w:r w:rsidRPr="00EF663B">
        <w:rPr>
          <w:i/>
          <w:iCs/>
          <w:sz w:val="24"/>
          <w:szCs w:val="24"/>
          <w:u w:val="single"/>
        </w:rPr>
        <w:t>Severability</w:t>
      </w:r>
      <w:r w:rsidRPr="00EF663B">
        <w:rPr>
          <w:b/>
          <w:bCs/>
          <w:i/>
          <w:iCs/>
          <w:sz w:val="24"/>
          <w:szCs w:val="24"/>
        </w:rPr>
        <w:t>.</w:t>
      </w:r>
      <w:r w:rsidRPr="00EF663B">
        <w:rPr>
          <w:b/>
          <w:bCs/>
          <w:sz w:val="24"/>
          <w:szCs w:val="24"/>
        </w:rPr>
        <w:t> </w:t>
      </w:r>
      <w:proofErr w:type="gramStart"/>
      <w:r w:rsidRPr="00EF663B">
        <w:rPr>
          <w:sz w:val="24"/>
          <w:szCs w:val="24"/>
        </w:rPr>
        <w:t>In the event that</w:t>
      </w:r>
      <w:proofErr w:type="gramEnd"/>
      <w:r w:rsidRPr="00EF663B">
        <w:rPr>
          <w:sz w:val="24"/>
          <w:szCs w:val="24"/>
        </w:rPr>
        <w:t xml:space="preserve"> any condition, covenant or other provision hereof is held to be invalid or void, the same shall be deemed severable from the remainder of this Agreement and shall in no way affect any other covenant or condition herein contained. If such condition, covenant or other provision shall be deemed invalid due to its scope or breadth, such provision shall be deemed valid to the extent of the scope or breadth permitted by law.</w:t>
      </w:r>
    </w:p>
    <w:p w14:paraId="48A1134D"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666E58BF"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(j)</w:t>
      </w:r>
      <w:r w:rsidRPr="00EF663B">
        <w:rPr>
          <w:sz w:val="24"/>
          <w:szCs w:val="24"/>
        </w:rPr>
        <w:tab/>
      </w:r>
      <w:r w:rsidRPr="00EF663B">
        <w:rPr>
          <w:i/>
          <w:iCs/>
          <w:sz w:val="24"/>
          <w:szCs w:val="24"/>
          <w:u w:val="single"/>
        </w:rPr>
        <w:t>Litigation</w:t>
      </w:r>
      <w:r w:rsidRPr="00EF663B">
        <w:rPr>
          <w:b/>
          <w:bCs/>
          <w:i/>
          <w:iCs/>
          <w:sz w:val="24"/>
          <w:szCs w:val="24"/>
        </w:rPr>
        <w:t>.</w:t>
      </w:r>
      <w:r w:rsidRPr="00EF663B">
        <w:rPr>
          <w:b/>
          <w:bCs/>
          <w:sz w:val="24"/>
          <w:szCs w:val="24"/>
        </w:rPr>
        <w:t> </w:t>
      </w:r>
      <w:r w:rsidRPr="00EF663B">
        <w:rPr>
          <w:sz w:val="24"/>
          <w:szCs w:val="24"/>
        </w:rPr>
        <w:t>If any action, suit or proceeding is brought by a party hereto with respect to a matter or matters covered by this Agreement, all costs and expenses of the prevailing party incident to such proceeding, including reasonable attorneys’ fees, shall be paid by the non-prevailing party.</w:t>
      </w:r>
    </w:p>
    <w:p w14:paraId="324F872E"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001C9DA"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(k)</w:t>
      </w:r>
      <w:r w:rsidRPr="00EF663B">
        <w:rPr>
          <w:sz w:val="24"/>
          <w:szCs w:val="24"/>
        </w:rPr>
        <w:tab/>
      </w:r>
      <w:r w:rsidRPr="00EF663B">
        <w:rPr>
          <w:i/>
          <w:iCs/>
          <w:sz w:val="24"/>
          <w:szCs w:val="24"/>
          <w:u w:val="single"/>
        </w:rPr>
        <w:t>Exhibits</w:t>
      </w:r>
      <w:r w:rsidRPr="00EF663B">
        <w:rPr>
          <w:b/>
          <w:bCs/>
          <w:i/>
          <w:iCs/>
          <w:sz w:val="24"/>
          <w:szCs w:val="24"/>
        </w:rPr>
        <w:t>.</w:t>
      </w:r>
      <w:r w:rsidRPr="00EF663B">
        <w:rPr>
          <w:b/>
          <w:bCs/>
          <w:sz w:val="24"/>
          <w:szCs w:val="24"/>
        </w:rPr>
        <w:t> </w:t>
      </w:r>
      <w:r w:rsidRPr="00EF663B">
        <w:rPr>
          <w:sz w:val="24"/>
          <w:szCs w:val="24"/>
        </w:rPr>
        <w:t>All exhibits annexed to this Agreement are expressly made a part of this Agreement as though completely set forth herein. All references to this Agreement, either in this Agreement itself or in any of such writings, shall be deemed to refer to and include this Agreement and all such exhibits and writings.</w:t>
      </w:r>
    </w:p>
    <w:p w14:paraId="4FA97760"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3558D25"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(l)</w:t>
      </w:r>
      <w:r w:rsidRPr="00EF663B">
        <w:rPr>
          <w:sz w:val="24"/>
          <w:szCs w:val="24"/>
        </w:rPr>
        <w:tab/>
      </w:r>
      <w:r w:rsidRPr="00EF663B">
        <w:rPr>
          <w:i/>
          <w:iCs/>
          <w:sz w:val="24"/>
          <w:szCs w:val="24"/>
          <w:u w:val="single"/>
        </w:rPr>
        <w:t>Counterparts</w:t>
      </w:r>
      <w:r w:rsidRPr="00EF663B">
        <w:rPr>
          <w:b/>
          <w:bCs/>
          <w:sz w:val="24"/>
          <w:szCs w:val="24"/>
        </w:rPr>
        <w:t>.</w:t>
      </w:r>
      <w:r w:rsidRPr="00EF663B">
        <w:rPr>
          <w:sz w:val="24"/>
          <w:szCs w:val="24"/>
        </w:rPr>
        <w:t> This Agreement may be executed in two or more counterparts, each of which shall be deemed an original, and all of which together shall constitute one and the same instrument.</w:t>
      </w:r>
    </w:p>
    <w:p w14:paraId="7414942A"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5484F349" w14:textId="77777777" w:rsidR="0049402A"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r w:rsidRPr="00EF663B">
        <w:rPr>
          <w:sz w:val="24"/>
          <w:szCs w:val="24"/>
        </w:rPr>
        <w:tab/>
      </w:r>
      <w:r w:rsidRPr="00EF663B">
        <w:rPr>
          <w:sz w:val="24"/>
          <w:szCs w:val="24"/>
        </w:rPr>
        <w:tab/>
        <w:t>(m)</w:t>
      </w:r>
      <w:r w:rsidRPr="00EF663B">
        <w:rPr>
          <w:b/>
          <w:bCs/>
          <w:i/>
          <w:iCs/>
          <w:sz w:val="24"/>
          <w:szCs w:val="24"/>
        </w:rPr>
        <w:tab/>
      </w:r>
      <w:r w:rsidRPr="00EF663B">
        <w:rPr>
          <w:i/>
          <w:iCs/>
          <w:sz w:val="24"/>
          <w:szCs w:val="24"/>
          <w:u w:val="single"/>
        </w:rPr>
        <w:t>Authorizations</w:t>
      </w:r>
      <w:r w:rsidRPr="00EF663B">
        <w:rPr>
          <w:b/>
          <w:bCs/>
          <w:i/>
          <w:iCs/>
          <w:sz w:val="24"/>
          <w:szCs w:val="24"/>
        </w:rPr>
        <w:t>.</w:t>
      </w:r>
      <w:r w:rsidRPr="00EF663B">
        <w:rPr>
          <w:sz w:val="24"/>
          <w:szCs w:val="24"/>
        </w:rPr>
        <w:t xml:space="preserve"> Each person signing this Agreement represents and warrants that he is authorized to sign this Agreement for the party indicated.</w:t>
      </w:r>
      <w:r w:rsidRPr="00EF663B">
        <w:rPr>
          <w:b/>
          <w:bCs/>
          <w:sz w:val="24"/>
          <w:szCs w:val="24"/>
        </w:rPr>
        <w:tab/>
      </w:r>
    </w:p>
    <w:p w14:paraId="0B76243E" w14:textId="77777777" w:rsidR="00464F5F" w:rsidRDefault="0049402A"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r>
        <w:rPr>
          <w:b/>
          <w:bCs/>
          <w:sz w:val="24"/>
          <w:szCs w:val="24"/>
        </w:rPr>
        <w:tab/>
      </w:r>
    </w:p>
    <w:p w14:paraId="4E592781" w14:textId="0CFC7115" w:rsidR="00CA5282" w:rsidDel="00A950D7" w:rsidRDefault="00464F5F"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del w:id="30" w:author="Shane Topham" w:date="2025-04-29T14:03:00Z" w16du:dateUtc="2025-04-29T20:03:00Z"/>
          <w:b/>
          <w:bCs/>
          <w:sz w:val="24"/>
          <w:szCs w:val="24"/>
        </w:rPr>
      </w:pPr>
      <w:del w:id="31" w:author="Shane Topham" w:date="2025-04-29T14:03:00Z" w16du:dateUtc="2025-04-29T20:03:00Z">
        <w:r w:rsidDel="00A950D7">
          <w:rPr>
            <w:b/>
            <w:bCs/>
            <w:sz w:val="24"/>
            <w:szCs w:val="24"/>
          </w:rPr>
          <w:tab/>
        </w:r>
      </w:del>
    </w:p>
    <w:p w14:paraId="4D4D568E" w14:textId="1815FD3D" w:rsidR="00CA5282" w:rsidDel="00A950D7" w:rsidRDefault="00CA5282" w:rsidP="00A950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del w:id="32" w:author="Shane Topham" w:date="2025-04-29T14:03:00Z" w16du:dateUtc="2025-04-29T20:03:00Z"/>
          <w:b/>
          <w:bCs/>
          <w:sz w:val="24"/>
          <w:szCs w:val="24"/>
        </w:rPr>
        <w:pPrChange w:id="33" w:author="Shane Topham" w:date="2025-04-29T14:03:00Z" w16du:dateUtc="2025-04-29T20:03:00Z">
          <w:pPr>
            <w:autoSpaceDE/>
            <w:autoSpaceDN/>
            <w:adjustRightInd/>
            <w:spacing w:after="200" w:line="276" w:lineRule="auto"/>
          </w:pPr>
        </w:pPrChange>
      </w:pPr>
      <w:del w:id="34" w:author="Shane Topham" w:date="2025-04-29T14:03:00Z" w16du:dateUtc="2025-04-29T20:03:00Z">
        <w:r w:rsidDel="00A950D7">
          <w:rPr>
            <w:b/>
            <w:bCs/>
            <w:sz w:val="24"/>
            <w:szCs w:val="24"/>
          </w:rPr>
          <w:br w:type="page"/>
        </w:r>
      </w:del>
    </w:p>
    <w:p w14:paraId="2AFE657F" w14:textId="77777777" w:rsidR="00EF663B" w:rsidRPr="00EF663B" w:rsidRDefault="00CA5282"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Pr>
          <w:b/>
          <w:bCs/>
          <w:sz w:val="24"/>
          <w:szCs w:val="24"/>
        </w:rPr>
        <w:lastRenderedPageBreak/>
        <w:tab/>
      </w:r>
      <w:r w:rsidR="00EF663B" w:rsidRPr="00EF663B">
        <w:rPr>
          <w:b/>
          <w:bCs/>
          <w:sz w:val="24"/>
          <w:szCs w:val="24"/>
        </w:rPr>
        <w:t>DATED</w:t>
      </w:r>
      <w:r w:rsidR="00EF663B" w:rsidRPr="00EF663B">
        <w:rPr>
          <w:sz w:val="24"/>
          <w:szCs w:val="24"/>
        </w:rPr>
        <w:t xml:space="preserve"> effective the date first-above written.</w:t>
      </w:r>
    </w:p>
    <w:p w14:paraId="7C887FCA" w14:textId="77777777" w:rsidR="003E0961" w:rsidRDefault="003E0961"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1B9B739A" w14:textId="77777777" w:rsidR="00464F5F" w:rsidRDefault="00464F5F"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35AEA14E"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sz w:val="24"/>
          <w:szCs w:val="24"/>
        </w:rPr>
      </w:pPr>
      <w:r>
        <w:rPr>
          <w:b/>
          <w:bCs/>
          <w:sz w:val="24"/>
          <w:szCs w:val="24"/>
        </w:rPr>
        <w:t>CWC:</w:t>
      </w:r>
    </w:p>
    <w:p w14:paraId="076EF652"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6EC581E"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sz w:val="24"/>
          <w:szCs w:val="24"/>
        </w:rPr>
      </w:pPr>
      <w:r>
        <w:rPr>
          <w:b/>
          <w:bCs/>
          <w:sz w:val="24"/>
          <w:szCs w:val="24"/>
        </w:rPr>
        <w:t>ATTEST:</w:t>
      </w:r>
      <w:r>
        <w:rPr>
          <w:b/>
          <w:bCs/>
          <w:sz w:val="24"/>
          <w:szCs w:val="24"/>
        </w:rPr>
        <w:tab/>
      </w:r>
      <w:r>
        <w:rPr>
          <w:b/>
          <w:bCs/>
          <w:sz w:val="24"/>
          <w:szCs w:val="24"/>
        </w:rPr>
        <w:tab/>
      </w:r>
      <w:r>
        <w:rPr>
          <w:b/>
          <w:bCs/>
          <w:sz w:val="24"/>
          <w:szCs w:val="24"/>
        </w:rPr>
        <w:tab/>
      </w:r>
      <w:r>
        <w:rPr>
          <w:b/>
          <w:bCs/>
          <w:sz w:val="24"/>
          <w:szCs w:val="24"/>
        </w:rPr>
        <w:tab/>
      </w:r>
      <w:r>
        <w:rPr>
          <w:b/>
          <w:bCs/>
          <w:sz w:val="24"/>
          <w:szCs w:val="24"/>
        </w:rPr>
        <w:tab/>
        <w:t>CENTRAL WASATCH COMMISSION</w:t>
      </w:r>
      <w:r>
        <w:rPr>
          <w:sz w:val="24"/>
          <w:szCs w:val="24"/>
        </w:rPr>
        <w:t xml:space="preserve">, </w:t>
      </w:r>
    </w:p>
    <w:p w14:paraId="73FD56CE"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a Utah interlocal entity</w:t>
      </w:r>
    </w:p>
    <w:p w14:paraId="58F809DB"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E9EFB7D"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422B795" w14:textId="18A7C476"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Pr>
          <w:sz w:val="24"/>
          <w:szCs w:val="24"/>
        </w:rPr>
        <w:t>By:</w:t>
      </w:r>
      <w:r w:rsidR="00891AE2">
        <w:rPr>
          <w:sz w:val="24"/>
          <w:szCs w:val="24"/>
        </w:rPr>
        <w:t xml:space="preserve"> </w:t>
      </w:r>
      <w:r>
        <w:rPr>
          <w:sz w:val="24"/>
          <w:szCs w:val="24"/>
        </w:rPr>
        <w:t>_</w:t>
      </w:r>
      <w:r w:rsidR="00891AE2">
        <w:rPr>
          <w:sz w:val="24"/>
          <w:szCs w:val="24"/>
        </w:rPr>
        <w:t>_</w:t>
      </w:r>
      <w:r>
        <w:rPr>
          <w:sz w:val="24"/>
          <w:szCs w:val="24"/>
        </w:rPr>
        <w:t>____________________________</w:t>
      </w:r>
      <w:r>
        <w:rPr>
          <w:sz w:val="24"/>
          <w:szCs w:val="24"/>
        </w:rPr>
        <w:tab/>
      </w:r>
      <w:proofErr w:type="gramStart"/>
      <w:r>
        <w:rPr>
          <w:sz w:val="24"/>
          <w:szCs w:val="24"/>
        </w:rPr>
        <w:t>By</w:t>
      </w:r>
      <w:proofErr w:type="gramEnd"/>
      <w:r>
        <w:rPr>
          <w:sz w:val="24"/>
          <w:szCs w:val="24"/>
        </w:rPr>
        <w:t>:</w:t>
      </w:r>
      <w:r w:rsidR="00891AE2">
        <w:rPr>
          <w:sz w:val="24"/>
          <w:szCs w:val="24"/>
        </w:rPr>
        <w:t xml:space="preserve"> </w:t>
      </w:r>
      <w:r>
        <w:rPr>
          <w:sz w:val="24"/>
          <w:szCs w:val="24"/>
        </w:rPr>
        <w:t>_____________________________________</w:t>
      </w:r>
    </w:p>
    <w:p w14:paraId="72E9D2C6" w14:textId="7728937E"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sz w:val="24"/>
          <w:szCs w:val="24"/>
        </w:rPr>
      </w:pPr>
      <w:r>
        <w:rPr>
          <w:b/>
          <w:bCs/>
          <w:sz w:val="24"/>
          <w:szCs w:val="24"/>
        </w:rPr>
        <w:t xml:space="preserve">     </w:t>
      </w:r>
      <w:r w:rsidR="00891AE2">
        <w:rPr>
          <w:b/>
          <w:bCs/>
          <w:sz w:val="24"/>
          <w:szCs w:val="24"/>
        </w:rPr>
        <w:t xml:space="preserve">  Christopher F. Robinson</w:t>
      </w:r>
      <w:r w:rsidR="00C34724">
        <w:rPr>
          <w:bCs/>
          <w:sz w:val="24"/>
          <w:szCs w:val="24"/>
        </w:rPr>
        <w:t>, S</w:t>
      </w:r>
      <w:r>
        <w:rPr>
          <w:bCs/>
          <w:sz w:val="24"/>
          <w:szCs w:val="24"/>
        </w:rPr>
        <w:t>ecretary</w:t>
      </w:r>
      <w:r w:rsidR="00E91EBA">
        <w:rPr>
          <w:bCs/>
          <w:sz w:val="24"/>
          <w:szCs w:val="24"/>
        </w:rPr>
        <w:tab/>
      </w:r>
      <w:r>
        <w:rPr>
          <w:sz w:val="24"/>
          <w:szCs w:val="24"/>
        </w:rPr>
        <w:t xml:space="preserve">      </w:t>
      </w:r>
      <w:r w:rsidR="00891AE2">
        <w:rPr>
          <w:sz w:val="24"/>
          <w:szCs w:val="24"/>
        </w:rPr>
        <w:t xml:space="preserve"> </w:t>
      </w:r>
      <w:r w:rsidR="00891AE2">
        <w:rPr>
          <w:b/>
          <w:bCs/>
          <w:sz w:val="24"/>
          <w:szCs w:val="24"/>
        </w:rPr>
        <w:t>Jeff Silvestrini</w:t>
      </w:r>
      <w:r w:rsidRPr="00641A5B">
        <w:rPr>
          <w:bCs/>
          <w:sz w:val="24"/>
          <w:szCs w:val="24"/>
        </w:rPr>
        <w:t>, Chairman</w:t>
      </w:r>
    </w:p>
    <w:p w14:paraId="0F47FBAE"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578EFE87"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17BF789C" w14:textId="77777777" w:rsidR="00891AE2" w:rsidRDefault="00891AE2"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23C7635A" w14:textId="25C87F11"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r w:rsidRPr="00EF663B">
        <w:rPr>
          <w:b/>
          <w:bCs/>
          <w:sz w:val="24"/>
          <w:szCs w:val="24"/>
        </w:rPr>
        <w:tab/>
      </w:r>
      <w:r w:rsidRPr="00EF663B">
        <w:rPr>
          <w:b/>
          <w:bCs/>
          <w:sz w:val="24"/>
          <w:szCs w:val="24"/>
        </w:rPr>
        <w:tab/>
      </w:r>
      <w:r w:rsidRPr="00EF663B">
        <w:rPr>
          <w:b/>
          <w:bCs/>
          <w:sz w:val="24"/>
          <w:szCs w:val="24"/>
        </w:rPr>
        <w:tab/>
      </w:r>
      <w:r w:rsidRPr="00EF663B">
        <w:rPr>
          <w:b/>
          <w:bCs/>
          <w:sz w:val="24"/>
          <w:szCs w:val="24"/>
        </w:rPr>
        <w:tab/>
      </w:r>
      <w:r w:rsidRPr="00EF663B">
        <w:rPr>
          <w:b/>
          <w:bCs/>
          <w:sz w:val="24"/>
          <w:szCs w:val="24"/>
        </w:rPr>
        <w:tab/>
      </w:r>
      <w:r w:rsidRPr="00EF663B">
        <w:rPr>
          <w:b/>
          <w:bCs/>
          <w:sz w:val="24"/>
          <w:szCs w:val="24"/>
        </w:rPr>
        <w:tab/>
      </w:r>
      <w:r w:rsidR="00094374">
        <w:rPr>
          <w:b/>
          <w:bCs/>
          <w:sz w:val="24"/>
          <w:szCs w:val="24"/>
        </w:rPr>
        <w:t>PROVIDER</w:t>
      </w:r>
      <w:r w:rsidRPr="00EF663B">
        <w:rPr>
          <w:sz w:val="24"/>
          <w:szCs w:val="24"/>
        </w:rPr>
        <w:t>:</w:t>
      </w:r>
    </w:p>
    <w:p w14:paraId="333B3329"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01267FF8" w14:textId="4E854215" w:rsidR="00736BED" w:rsidRPr="00736BED" w:rsidRDefault="004A5394" w:rsidP="00906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jc w:val="both"/>
        <w:rPr>
          <w:sz w:val="24"/>
          <w:szCs w:val="24"/>
        </w:rPr>
      </w:pPr>
      <w:r>
        <w:rPr>
          <w:b/>
          <w:sz w:val="24"/>
          <w:szCs w:val="24"/>
        </w:rPr>
        <w:t>FEHR &amp; PEERS</w:t>
      </w:r>
      <w:r w:rsidR="00C60D35">
        <w:rPr>
          <w:b/>
          <w:sz w:val="24"/>
          <w:szCs w:val="24"/>
        </w:rPr>
        <w:t xml:space="preserve"> INC.</w:t>
      </w:r>
      <w:r w:rsidR="00736BED">
        <w:rPr>
          <w:sz w:val="24"/>
          <w:szCs w:val="24"/>
        </w:rPr>
        <w:t xml:space="preserve">, a </w:t>
      </w:r>
      <w:r w:rsidR="00891AE2">
        <w:rPr>
          <w:sz w:val="24"/>
          <w:szCs w:val="24"/>
        </w:rPr>
        <w:t xml:space="preserve">California </w:t>
      </w:r>
      <w:r w:rsidR="00906E24">
        <w:rPr>
          <w:sz w:val="24"/>
          <w:szCs w:val="24"/>
        </w:rPr>
        <w:t>corporation</w:t>
      </w:r>
    </w:p>
    <w:p w14:paraId="3D07F8ED" w14:textId="77777777" w:rsidR="00736BED" w:rsidRDefault="00736BED"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5E57FE6" w14:textId="77777777" w:rsidR="00736BED" w:rsidRPr="00EF663B" w:rsidRDefault="00736BED"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0068A421" w14:textId="445D26E0"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r>
      <w:r w:rsidRPr="00EF663B">
        <w:rPr>
          <w:sz w:val="24"/>
          <w:szCs w:val="24"/>
        </w:rPr>
        <w:tab/>
      </w:r>
      <w:r w:rsidRPr="00EF663B">
        <w:rPr>
          <w:sz w:val="24"/>
          <w:szCs w:val="24"/>
        </w:rPr>
        <w:tab/>
      </w:r>
      <w:r w:rsidRPr="00EF663B">
        <w:rPr>
          <w:sz w:val="24"/>
          <w:szCs w:val="24"/>
        </w:rPr>
        <w:tab/>
      </w:r>
      <w:r w:rsidRPr="00EF663B">
        <w:rPr>
          <w:sz w:val="24"/>
          <w:szCs w:val="24"/>
        </w:rPr>
        <w:tab/>
      </w:r>
      <w:proofErr w:type="gramStart"/>
      <w:r w:rsidR="00736BED">
        <w:rPr>
          <w:sz w:val="24"/>
          <w:szCs w:val="24"/>
        </w:rPr>
        <w:t>By</w:t>
      </w:r>
      <w:proofErr w:type="gramEnd"/>
      <w:r w:rsidR="00736BED">
        <w:rPr>
          <w:sz w:val="24"/>
          <w:szCs w:val="24"/>
        </w:rPr>
        <w:t>:</w:t>
      </w:r>
      <w:r w:rsidR="00891AE2">
        <w:rPr>
          <w:sz w:val="24"/>
          <w:szCs w:val="24"/>
        </w:rPr>
        <w:t xml:space="preserve"> </w:t>
      </w:r>
      <w:r w:rsidRPr="00EF663B">
        <w:rPr>
          <w:sz w:val="24"/>
          <w:szCs w:val="24"/>
        </w:rPr>
        <w:t>_____________________________________</w:t>
      </w:r>
      <w:r w:rsidR="00906E24">
        <w:rPr>
          <w:sz w:val="24"/>
          <w:szCs w:val="24"/>
        </w:rPr>
        <w:t>__</w:t>
      </w:r>
      <w:r w:rsidRPr="00EF663B">
        <w:rPr>
          <w:sz w:val="24"/>
          <w:szCs w:val="24"/>
        </w:rPr>
        <w:t>_</w:t>
      </w:r>
    </w:p>
    <w:p w14:paraId="5F798943" w14:textId="77777777" w:rsidR="00891AE2" w:rsidRDefault="00EF663B" w:rsidP="00906E24">
      <w:pPr>
        <w:rPr>
          <w:sz w:val="24"/>
          <w:szCs w:val="24"/>
        </w:rPr>
      </w:pPr>
      <w:r>
        <w:rPr>
          <w:sz w:val="24"/>
          <w:szCs w:val="24"/>
        </w:rPr>
        <w:tab/>
      </w:r>
      <w:r>
        <w:rPr>
          <w:sz w:val="24"/>
          <w:szCs w:val="24"/>
        </w:rPr>
        <w:tab/>
      </w:r>
      <w:r>
        <w:rPr>
          <w:sz w:val="24"/>
          <w:szCs w:val="24"/>
        </w:rPr>
        <w:tab/>
      </w:r>
      <w:r>
        <w:rPr>
          <w:sz w:val="24"/>
          <w:szCs w:val="24"/>
        </w:rPr>
        <w:tab/>
      </w:r>
      <w:r w:rsidRPr="00EF663B">
        <w:rPr>
          <w:sz w:val="24"/>
          <w:szCs w:val="24"/>
        </w:rPr>
        <w:tab/>
      </w:r>
      <w:r w:rsidR="00906E24">
        <w:rPr>
          <w:sz w:val="24"/>
          <w:szCs w:val="24"/>
        </w:rPr>
        <w:tab/>
      </w:r>
    </w:p>
    <w:p w14:paraId="496D25FB" w14:textId="2D2CABD3" w:rsidR="002D681B" w:rsidRDefault="00906E24" w:rsidP="00891AE2">
      <w:pPr>
        <w:ind w:left="3600" w:firstLine="720"/>
        <w:rPr>
          <w:sz w:val="24"/>
          <w:szCs w:val="24"/>
        </w:rPr>
      </w:pPr>
      <w:r>
        <w:rPr>
          <w:sz w:val="24"/>
          <w:szCs w:val="24"/>
        </w:rPr>
        <w:t>Name and Title:</w:t>
      </w:r>
      <w:r w:rsidR="00891AE2">
        <w:rPr>
          <w:sz w:val="24"/>
          <w:szCs w:val="24"/>
        </w:rPr>
        <w:t xml:space="preserve"> </w:t>
      </w:r>
      <w:r>
        <w:rPr>
          <w:sz w:val="24"/>
          <w:szCs w:val="24"/>
        </w:rPr>
        <w:t>______________________________</w:t>
      </w:r>
    </w:p>
    <w:p w14:paraId="7B56FD86" w14:textId="77777777" w:rsidR="00BD65BB" w:rsidRDefault="00BD65BB">
      <w:pPr>
        <w:autoSpaceDE/>
        <w:autoSpaceDN/>
        <w:adjustRightInd/>
        <w:spacing w:after="200" w:line="276" w:lineRule="auto"/>
        <w:rPr>
          <w:sz w:val="36"/>
          <w:szCs w:val="36"/>
        </w:rPr>
      </w:pPr>
      <w:r>
        <w:rPr>
          <w:sz w:val="36"/>
          <w:szCs w:val="36"/>
        </w:rPr>
        <w:br w:type="page"/>
      </w:r>
    </w:p>
    <w:p w14:paraId="5349091F" w14:textId="77777777" w:rsidR="002D681B" w:rsidRDefault="002D681B" w:rsidP="002D681B">
      <w:pPr>
        <w:jc w:val="center"/>
        <w:rPr>
          <w:sz w:val="36"/>
          <w:szCs w:val="36"/>
        </w:rPr>
      </w:pPr>
      <w:r w:rsidRPr="002D681B">
        <w:rPr>
          <w:sz w:val="36"/>
          <w:szCs w:val="36"/>
        </w:rPr>
        <w:lastRenderedPageBreak/>
        <w:t>Exhibit to</w:t>
      </w:r>
    </w:p>
    <w:p w14:paraId="33EFC573" w14:textId="77777777" w:rsidR="002D681B" w:rsidRPr="002D681B" w:rsidRDefault="00CA2FFB" w:rsidP="002D681B">
      <w:pPr>
        <w:jc w:val="center"/>
        <w:rPr>
          <w:sz w:val="36"/>
          <w:szCs w:val="36"/>
        </w:rPr>
      </w:pPr>
      <w:r>
        <w:rPr>
          <w:sz w:val="36"/>
          <w:szCs w:val="36"/>
        </w:rPr>
        <w:t xml:space="preserve">Consulting </w:t>
      </w:r>
      <w:r w:rsidR="002D681B" w:rsidRPr="002D681B">
        <w:rPr>
          <w:sz w:val="36"/>
          <w:szCs w:val="36"/>
        </w:rPr>
        <w:t>Agreement</w:t>
      </w:r>
    </w:p>
    <w:p w14:paraId="1076A8CB" w14:textId="77777777" w:rsidR="002D681B" w:rsidRDefault="002D681B" w:rsidP="002D681B">
      <w:pPr>
        <w:jc w:val="center"/>
        <w:rPr>
          <w:sz w:val="24"/>
          <w:szCs w:val="24"/>
        </w:rPr>
      </w:pPr>
    </w:p>
    <w:p w14:paraId="33362952" w14:textId="77777777" w:rsidR="002D681B" w:rsidRDefault="002D681B" w:rsidP="002D681B">
      <w:pPr>
        <w:jc w:val="center"/>
        <w:rPr>
          <w:sz w:val="24"/>
          <w:szCs w:val="24"/>
        </w:rPr>
      </w:pPr>
    </w:p>
    <w:p w14:paraId="3FDC03C2" w14:textId="77777777" w:rsidR="002D681B" w:rsidRPr="00736BED" w:rsidRDefault="002D681B" w:rsidP="002D681B">
      <w:pPr>
        <w:jc w:val="center"/>
        <w:rPr>
          <w:sz w:val="24"/>
          <w:szCs w:val="24"/>
        </w:rPr>
      </w:pPr>
      <w:r>
        <w:rPr>
          <w:sz w:val="24"/>
          <w:szCs w:val="24"/>
        </w:rPr>
        <w:t>(</w:t>
      </w:r>
      <w:r w:rsidRPr="002D681B">
        <w:rPr>
          <w:i/>
          <w:sz w:val="24"/>
          <w:szCs w:val="24"/>
        </w:rPr>
        <w:t>Attach Proposal</w:t>
      </w:r>
      <w:r>
        <w:rPr>
          <w:sz w:val="24"/>
          <w:szCs w:val="24"/>
        </w:rPr>
        <w:t>)</w:t>
      </w:r>
    </w:p>
    <w:sectPr w:rsidR="002D681B" w:rsidRPr="00736BED" w:rsidSect="00736BED">
      <w:footerReference w:type="default" r:id="rId6"/>
      <w:pgSz w:w="12240" w:h="15840"/>
      <w:pgMar w:top="1008" w:right="1296" w:bottom="720"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6F365" w14:textId="77777777" w:rsidR="00FC0DF7" w:rsidRDefault="00FC0DF7" w:rsidP="00EF663B">
      <w:r>
        <w:separator/>
      </w:r>
    </w:p>
  </w:endnote>
  <w:endnote w:type="continuationSeparator" w:id="0">
    <w:p w14:paraId="5AA51E4F" w14:textId="77777777" w:rsidR="00FC0DF7" w:rsidRDefault="00FC0DF7" w:rsidP="00EF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479847"/>
      <w:docPartObj>
        <w:docPartGallery w:val="Page Numbers (Bottom of Page)"/>
        <w:docPartUnique/>
      </w:docPartObj>
    </w:sdtPr>
    <w:sdtEndPr>
      <w:rPr>
        <w:sz w:val="24"/>
        <w:szCs w:val="24"/>
      </w:rPr>
    </w:sdtEndPr>
    <w:sdtContent>
      <w:p w14:paraId="7BF159BB" w14:textId="77777777" w:rsidR="00EF663B" w:rsidRPr="00EF663B" w:rsidRDefault="00F727BC">
        <w:pPr>
          <w:pStyle w:val="Footer"/>
          <w:jc w:val="center"/>
          <w:rPr>
            <w:sz w:val="24"/>
            <w:szCs w:val="24"/>
          </w:rPr>
        </w:pPr>
        <w:r w:rsidRPr="00EF663B">
          <w:rPr>
            <w:sz w:val="24"/>
            <w:szCs w:val="24"/>
          </w:rPr>
          <w:fldChar w:fldCharType="begin"/>
        </w:r>
        <w:r w:rsidR="00EF663B" w:rsidRPr="00EF663B">
          <w:rPr>
            <w:sz w:val="24"/>
            <w:szCs w:val="24"/>
          </w:rPr>
          <w:instrText xml:space="preserve"> PAGE   \* MERGEFORMAT </w:instrText>
        </w:r>
        <w:r w:rsidRPr="00EF663B">
          <w:rPr>
            <w:sz w:val="24"/>
            <w:szCs w:val="24"/>
          </w:rPr>
          <w:fldChar w:fldCharType="separate"/>
        </w:r>
        <w:r w:rsidR="009A13AE">
          <w:rPr>
            <w:noProof/>
            <w:sz w:val="24"/>
            <w:szCs w:val="24"/>
          </w:rPr>
          <w:t>7</w:t>
        </w:r>
        <w:r w:rsidRPr="00EF663B">
          <w:rPr>
            <w:sz w:val="24"/>
            <w:szCs w:val="24"/>
          </w:rPr>
          <w:fldChar w:fldCharType="end"/>
        </w:r>
      </w:p>
    </w:sdtContent>
  </w:sdt>
  <w:p w14:paraId="750C5B5C" w14:textId="77777777" w:rsidR="00EF663B" w:rsidRDefault="00EF6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5B0E7" w14:textId="77777777" w:rsidR="00FC0DF7" w:rsidRDefault="00FC0DF7" w:rsidP="00EF663B">
      <w:r>
        <w:separator/>
      </w:r>
    </w:p>
  </w:footnote>
  <w:footnote w:type="continuationSeparator" w:id="0">
    <w:p w14:paraId="6191007A" w14:textId="77777777" w:rsidR="00FC0DF7" w:rsidRDefault="00FC0DF7" w:rsidP="00EF663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ane Topham">
    <w15:presenceInfo w15:providerId="AD" w15:userId="S::WST@tophamlegal.com::f82ca63d-1db8-45a1-8c95-49ed3ebce8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63B"/>
    <w:rsid w:val="00045253"/>
    <w:rsid w:val="000470EF"/>
    <w:rsid w:val="00094374"/>
    <w:rsid w:val="000E753F"/>
    <w:rsid w:val="000F4B45"/>
    <w:rsid w:val="00114F76"/>
    <w:rsid w:val="00186F6D"/>
    <w:rsid w:val="001C4716"/>
    <w:rsid w:val="001F1236"/>
    <w:rsid w:val="00212021"/>
    <w:rsid w:val="00223213"/>
    <w:rsid w:val="00233A9B"/>
    <w:rsid w:val="002B3813"/>
    <w:rsid w:val="002D681B"/>
    <w:rsid w:val="00370490"/>
    <w:rsid w:val="00377A84"/>
    <w:rsid w:val="003C19E2"/>
    <w:rsid w:val="003E0961"/>
    <w:rsid w:val="003E140A"/>
    <w:rsid w:val="004415BF"/>
    <w:rsid w:val="00464F5F"/>
    <w:rsid w:val="0049402A"/>
    <w:rsid w:val="004959B2"/>
    <w:rsid w:val="004A21D6"/>
    <w:rsid w:val="004A5394"/>
    <w:rsid w:val="004B0AA9"/>
    <w:rsid w:val="004B5AEC"/>
    <w:rsid w:val="004F6984"/>
    <w:rsid w:val="00563F14"/>
    <w:rsid w:val="0062204F"/>
    <w:rsid w:val="006736AB"/>
    <w:rsid w:val="006A57C4"/>
    <w:rsid w:val="006B79F5"/>
    <w:rsid w:val="00736BED"/>
    <w:rsid w:val="008059DA"/>
    <w:rsid w:val="0087357D"/>
    <w:rsid w:val="00891AE2"/>
    <w:rsid w:val="00906E24"/>
    <w:rsid w:val="00944C83"/>
    <w:rsid w:val="00974221"/>
    <w:rsid w:val="00985224"/>
    <w:rsid w:val="00986235"/>
    <w:rsid w:val="009A13AE"/>
    <w:rsid w:val="009E02C9"/>
    <w:rsid w:val="009F2EA5"/>
    <w:rsid w:val="00A23ECD"/>
    <w:rsid w:val="00A53EB7"/>
    <w:rsid w:val="00A63C79"/>
    <w:rsid w:val="00A950D7"/>
    <w:rsid w:val="00B11050"/>
    <w:rsid w:val="00B26D03"/>
    <w:rsid w:val="00B64DA6"/>
    <w:rsid w:val="00B852F7"/>
    <w:rsid w:val="00BB01C2"/>
    <w:rsid w:val="00BD65BB"/>
    <w:rsid w:val="00C34724"/>
    <w:rsid w:val="00C42A78"/>
    <w:rsid w:val="00C60D35"/>
    <w:rsid w:val="00CA2FFB"/>
    <w:rsid w:val="00CA43F9"/>
    <w:rsid w:val="00CA5282"/>
    <w:rsid w:val="00CC1501"/>
    <w:rsid w:val="00D3606D"/>
    <w:rsid w:val="00D83399"/>
    <w:rsid w:val="00DD1957"/>
    <w:rsid w:val="00DE2F93"/>
    <w:rsid w:val="00E24DBE"/>
    <w:rsid w:val="00E527F3"/>
    <w:rsid w:val="00E8504A"/>
    <w:rsid w:val="00E91EBA"/>
    <w:rsid w:val="00EA0E0E"/>
    <w:rsid w:val="00ED1281"/>
    <w:rsid w:val="00EF663B"/>
    <w:rsid w:val="00F7122C"/>
    <w:rsid w:val="00F727BC"/>
    <w:rsid w:val="00FC0DF7"/>
    <w:rsid w:val="00FC3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A3B8B"/>
  <w15:docId w15:val="{D80CFFA2-911A-409E-8571-5FE1C42A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63B"/>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663B"/>
    <w:pPr>
      <w:tabs>
        <w:tab w:val="center" w:pos="4680"/>
        <w:tab w:val="right" w:pos="9360"/>
      </w:tabs>
    </w:pPr>
  </w:style>
  <w:style w:type="character" w:customStyle="1" w:styleId="HeaderChar">
    <w:name w:val="Header Char"/>
    <w:basedOn w:val="DefaultParagraphFont"/>
    <w:link w:val="Header"/>
    <w:uiPriority w:val="99"/>
    <w:semiHidden/>
    <w:rsid w:val="00EF663B"/>
    <w:rPr>
      <w:rFonts w:ascii="Times New Roman" w:hAnsi="Times New Roman" w:cs="Times New Roman"/>
      <w:sz w:val="20"/>
      <w:szCs w:val="20"/>
    </w:rPr>
  </w:style>
  <w:style w:type="paragraph" w:styleId="Footer">
    <w:name w:val="footer"/>
    <w:basedOn w:val="Normal"/>
    <w:link w:val="FooterChar"/>
    <w:uiPriority w:val="99"/>
    <w:unhideWhenUsed/>
    <w:rsid w:val="00EF663B"/>
    <w:pPr>
      <w:tabs>
        <w:tab w:val="center" w:pos="4680"/>
        <w:tab w:val="right" w:pos="9360"/>
      </w:tabs>
    </w:pPr>
  </w:style>
  <w:style w:type="character" w:customStyle="1" w:styleId="FooterChar">
    <w:name w:val="Footer Char"/>
    <w:basedOn w:val="DefaultParagraphFont"/>
    <w:link w:val="Footer"/>
    <w:uiPriority w:val="99"/>
    <w:rsid w:val="00EF663B"/>
    <w:rPr>
      <w:rFonts w:ascii="Times New Roman" w:hAnsi="Times New Roman" w:cs="Times New Roman"/>
      <w:sz w:val="20"/>
      <w:szCs w:val="20"/>
    </w:rPr>
  </w:style>
  <w:style w:type="paragraph" w:styleId="ListParagraph">
    <w:name w:val="List Paragraph"/>
    <w:basedOn w:val="Normal"/>
    <w:uiPriority w:val="34"/>
    <w:qFormat/>
    <w:rsid w:val="00ED1281"/>
    <w:pPr>
      <w:ind w:left="720"/>
      <w:contextualSpacing/>
    </w:pPr>
  </w:style>
  <w:style w:type="paragraph" w:styleId="BalloonText">
    <w:name w:val="Balloon Text"/>
    <w:basedOn w:val="Normal"/>
    <w:link w:val="BalloonTextChar"/>
    <w:uiPriority w:val="99"/>
    <w:semiHidden/>
    <w:unhideWhenUsed/>
    <w:rsid w:val="009A13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3AE"/>
    <w:rPr>
      <w:rFonts w:ascii="Segoe UI" w:hAnsi="Segoe UI" w:cs="Segoe UI"/>
      <w:sz w:val="18"/>
      <w:szCs w:val="18"/>
    </w:rPr>
  </w:style>
  <w:style w:type="paragraph" w:styleId="Revision">
    <w:name w:val="Revision"/>
    <w:hidden/>
    <w:uiPriority w:val="99"/>
    <w:semiHidden/>
    <w:rsid w:val="003E140A"/>
    <w:pPr>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2623</Words>
  <Characters>14952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WST</dc:creator>
  <cp:lastModifiedBy>Shane Topham</cp:lastModifiedBy>
  <cp:revision>3</cp:revision>
  <cp:lastPrinted>2021-02-25T20:16:00Z</cp:lastPrinted>
  <dcterms:created xsi:type="dcterms:W3CDTF">2025-04-29T19:35:00Z</dcterms:created>
  <dcterms:modified xsi:type="dcterms:W3CDTF">2025-04-29T20:03:00Z</dcterms:modified>
</cp:coreProperties>
</file>